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0.xml" ContentType="application/vnd.openxmlformats-officedocument.wordprocessingml.footer+xml"/>
  <Override PartName="/word/footer9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7.xml" ContentType="application/vnd.openxmlformats-officedocument.wordprocessingml.footer+xml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6A18" w14:textId="77777777" w:rsidR="00F27F90" w:rsidRDefault="00000000">
      <w:pPr>
        <w:spacing w:line="2266" w:lineRule="exact"/>
        <w:ind w:firstLine="4456"/>
      </w:pPr>
      <w:r>
        <w:rPr>
          <w:noProof/>
          <w:position w:val="-45"/>
        </w:rPr>
        <w:drawing>
          <wp:inline distT="0" distB="0" distL="0" distR="0" wp14:anchorId="4C50AC78" wp14:editId="4DF5443F">
            <wp:extent cx="1802765" cy="143891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3018" cy="1439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3FCA7" w14:textId="77777777" w:rsidR="00F27F90" w:rsidRDefault="00F27F90">
      <w:pPr>
        <w:spacing w:line="260" w:lineRule="auto"/>
      </w:pPr>
    </w:p>
    <w:p w14:paraId="77B055A7" w14:textId="77777777" w:rsidR="00F27F90" w:rsidRDefault="00F27F90">
      <w:pPr>
        <w:spacing w:line="260" w:lineRule="auto"/>
      </w:pPr>
    </w:p>
    <w:p w14:paraId="42D2D058" w14:textId="77777777" w:rsidR="00F27F90" w:rsidRDefault="00F27F90">
      <w:pPr>
        <w:spacing w:line="260" w:lineRule="auto"/>
      </w:pPr>
    </w:p>
    <w:p w14:paraId="2C8F905E" w14:textId="77777777" w:rsidR="00F27F90" w:rsidRDefault="00F27F90">
      <w:pPr>
        <w:spacing w:line="260" w:lineRule="auto"/>
      </w:pPr>
    </w:p>
    <w:p w14:paraId="1AA23C2B" w14:textId="77777777" w:rsidR="00F27F90" w:rsidRDefault="00F27F90">
      <w:pPr>
        <w:spacing w:line="260" w:lineRule="auto"/>
      </w:pPr>
    </w:p>
    <w:p w14:paraId="5CEB052D" w14:textId="77777777" w:rsidR="00F27F90" w:rsidRDefault="00F27F90">
      <w:pPr>
        <w:spacing w:line="261" w:lineRule="auto"/>
      </w:pPr>
    </w:p>
    <w:p w14:paraId="3F327B18" w14:textId="77777777" w:rsidR="00F27F90" w:rsidRDefault="00000000">
      <w:pPr>
        <w:pStyle w:val="BodyText"/>
        <w:spacing w:before="149" w:line="181" w:lineRule="auto"/>
        <w:ind w:left="1240"/>
        <w:outlineLvl w:val="0"/>
        <w:rPr>
          <w:sz w:val="49"/>
          <w:szCs w:val="4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547F7C2" wp14:editId="44F8A345">
                <wp:simplePos x="0" y="0"/>
                <wp:positionH relativeFrom="column">
                  <wp:posOffset>189865</wp:posOffset>
                </wp:positionH>
                <wp:positionV relativeFrom="paragraph">
                  <wp:posOffset>-732790</wp:posOffset>
                </wp:positionV>
                <wp:extent cx="7103745" cy="1873250"/>
                <wp:effectExtent l="0" t="0" r="0" b="0"/>
                <wp:wrapNone/>
                <wp:docPr id="4" name="Rec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9991" y="-732952"/>
                          <a:ext cx="7103744" cy="1873250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4AD2BB" id="Rect 4" o:spid="_x0000_s1026" style="position:absolute;margin-left:14.95pt;margin-top:-57.7pt;width:559.35pt;height:147.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" fillcolor="#83d0f5" stroked="f" strokeweight="0">
                <v:textbox inset="0,0,0,0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251660288" behindDoc="1" locked="0" layoutInCell="1" allowOverlap="1" wp14:anchorId="119C6716" wp14:editId="382B6260">
            <wp:simplePos x="0" y="0"/>
            <wp:positionH relativeFrom="column">
              <wp:posOffset>0</wp:posOffset>
            </wp:positionH>
            <wp:positionV relativeFrom="paragraph">
              <wp:posOffset>-1128395</wp:posOffset>
            </wp:positionV>
            <wp:extent cx="7493635" cy="228727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93748" cy="22872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FFFFFF"/>
          <w:spacing w:val="1"/>
          <w:sz w:val="49"/>
          <w:szCs w:val="49"/>
        </w:rPr>
        <w:t>IALA</w:t>
      </w:r>
      <w:r>
        <w:rPr>
          <w:b/>
          <w:bCs/>
          <w:color w:val="FFFFFF"/>
          <w:spacing w:val="51"/>
          <w:sz w:val="49"/>
          <w:szCs w:val="49"/>
        </w:rPr>
        <w:t xml:space="preserve"> </w:t>
      </w:r>
      <w:r>
        <w:rPr>
          <w:b/>
          <w:bCs/>
          <w:color w:val="FFFFFF"/>
          <w:spacing w:val="1"/>
          <w:sz w:val="49"/>
          <w:szCs w:val="49"/>
        </w:rPr>
        <w:t>RECOMMENDATION</w:t>
      </w:r>
    </w:p>
    <w:p w14:paraId="0EA92934" w14:textId="77777777" w:rsidR="00F27F90" w:rsidRDefault="00F27F90">
      <w:pPr>
        <w:spacing w:line="252" w:lineRule="auto"/>
      </w:pPr>
    </w:p>
    <w:p w14:paraId="0A9E6F6F" w14:textId="77777777" w:rsidR="00F27F90" w:rsidRDefault="00F27F90">
      <w:pPr>
        <w:spacing w:line="252" w:lineRule="auto"/>
      </w:pPr>
    </w:p>
    <w:p w14:paraId="7B25A9FF" w14:textId="77777777" w:rsidR="00F27F90" w:rsidRDefault="00F27F90">
      <w:pPr>
        <w:spacing w:line="253" w:lineRule="auto"/>
      </w:pPr>
    </w:p>
    <w:p w14:paraId="6EF79013" w14:textId="77777777" w:rsidR="00F27F90" w:rsidRDefault="00F27F90">
      <w:pPr>
        <w:spacing w:line="253" w:lineRule="auto"/>
      </w:pPr>
    </w:p>
    <w:p w14:paraId="2A5F0D3C" w14:textId="77777777" w:rsidR="00F27F90" w:rsidRDefault="00F27F90">
      <w:pPr>
        <w:spacing w:line="253" w:lineRule="auto"/>
      </w:pPr>
    </w:p>
    <w:p w14:paraId="1B8B72AB" w14:textId="77777777" w:rsidR="00F27F90" w:rsidRDefault="00F27F90">
      <w:pPr>
        <w:spacing w:line="253" w:lineRule="auto"/>
      </w:pPr>
    </w:p>
    <w:p w14:paraId="4FBAC29E" w14:textId="77777777" w:rsidR="00F27F90" w:rsidRDefault="00F27F90">
      <w:pPr>
        <w:spacing w:line="253" w:lineRule="auto"/>
      </w:pPr>
    </w:p>
    <w:p w14:paraId="4AC8FF97" w14:textId="77777777" w:rsidR="00F27F90" w:rsidRDefault="00000000">
      <w:pPr>
        <w:pStyle w:val="BodyText"/>
        <w:spacing w:before="150" w:line="192" w:lineRule="auto"/>
        <w:ind w:left="1238"/>
        <w:rPr>
          <w:sz w:val="49"/>
          <w:szCs w:val="49"/>
        </w:rPr>
      </w:pPr>
      <w:r>
        <w:rPr>
          <w:color w:val="00558C"/>
          <w:sz w:val="49"/>
          <w:szCs w:val="49"/>
        </w:rPr>
        <w:t>R0146</w:t>
      </w:r>
      <w:r>
        <w:rPr>
          <w:color w:val="00558C"/>
          <w:spacing w:val="35"/>
          <w:sz w:val="49"/>
          <w:szCs w:val="49"/>
        </w:rPr>
        <w:t xml:space="preserve"> </w:t>
      </w:r>
      <w:r>
        <w:rPr>
          <w:color w:val="00558C"/>
          <w:sz w:val="49"/>
          <w:szCs w:val="49"/>
        </w:rPr>
        <w:t>(e-NAV-146)</w:t>
      </w:r>
    </w:p>
    <w:p w14:paraId="1C0215AE" w14:textId="77777777" w:rsidR="00F27F90" w:rsidRDefault="00000000">
      <w:pPr>
        <w:pStyle w:val="BodyText"/>
        <w:spacing w:before="159" w:line="249" w:lineRule="auto"/>
        <w:ind w:left="1214" w:right="2959"/>
        <w:rPr>
          <w:sz w:val="49"/>
          <w:szCs w:val="49"/>
        </w:rPr>
      </w:pPr>
      <w:r>
        <w:rPr>
          <w:color w:val="00558C"/>
          <w:sz w:val="49"/>
          <w:szCs w:val="49"/>
        </w:rPr>
        <w:t>STRATEGY</w:t>
      </w:r>
      <w:r>
        <w:rPr>
          <w:color w:val="00558C"/>
          <w:spacing w:val="43"/>
          <w:sz w:val="49"/>
          <w:szCs w:val="49"/>
        </w:rPr>
        <w:t xml:space="preserve"> </w:t>
      </w:r>
      <w:r>
        <w:rPr>
          <w:color w:val="00558C"/>
          <w:sz w:val="49"/>
          <w:szCs w:val="49"/>
        </w:rPr>
        <w:t>FOR</w:t>
      </w:r>
      <w:r>
        <w:rPr>
          <w:color w:val="00558C"/>
          <w:spacing w:val="45"/>
          <w:sz w:val="49"/>
          <w:szCs w:val="49"/>
        </w:rPr>
        <w:t xml:space="preserve"> </w:t>
      </w:r>
      <w:r>
        <w:rPr>
          <w:color w:val="00558C"/>
          <w:sz w:val="49"/>
          <w:szCs w:val="49"/>
        </w:rPr>
        <w:t>MAINTAINING</w:t>
      </w:r>
      <w:r>
        <w:rPr>
          <w:color w:val="00558C"/>
          <w:spacing w:val="45"/>
          <w:sz w:val="49"/>
          <w:szCs w:val="49"/>
        </w:rPr>
        <w:t xml:space="preserve"> </w:t>
      </w:r>
      <w:r>
        <w:rPr>
          <w:color w:val="00558C"/>
          <w:sz w:val="49"/>
          <w:szCs w:val="49"/>
        </w:rPr>
        <w:t xml:space="preserve">RACON </w:t>
      </w:r>
      <w:r>
        <w:rPr>
          <w:color w:val="00558C"/>
          <w:spacing w:val="3"/>
          <w:sz w:val="49"/>
          <w:szCs w:val="49"/>
        </w:rPr>
        <w:t>SERVICE CAPABILITY</w:t>
      </w:r>
    </w:p>
    <w:p w14:paraId="1706752D" w14:textId="77777777" w:rsidR="00F27F90" w:rsidRDefault="00F27F90">
      <w:pPr>
        <w:spacing w:line="244" w:lineRule="auto"/>
      </w:pPr>
    </w:p>
    <w:p w14:paraId="6DCA0554" w14:textId="77777777" w:rsidR="00F27F90" w:rsidRDefault="00F27F90">
      <w:pPr>
        <w:spacing w:line="245" w:lineRule="auto"/>
      </w:pPr>
    </w:p>
    <w:p w14:paraId="7A3B5A61" w14:textId="77777777" w:rsidR="00F27F90" w:rsidRDefault="00F27F90">
      <w:pPr>
        <w:spacing w:line="245" w:lineRule="auto"/>
      </w:pPr>
    </w:p>
    <w:p w14:paraId="5207269C" w14:textId="77777777" w:rsidR="00F27F90" w:rsidRDefault="00F27F90">
      <w:pPr>
        <w:spacing w:line="245" w:lineRule="auto"/>
      </w:pPr>
    </w:p>
    <w:p w14:paraId="776113BF" w14:textId="77777777" w:rsidR="00F27F90" w:rsidRDefault="00F27F90">
      <w:pPr>
        <w:spacing w:line="245" w:lineRule="auto"/>
      </w:pPr>
    </w:p>
    <w:p w14:paraId="623F87DC" w14:textId="77777777" w:rsidR="00F27F90" w:rsidRDefault="00F27F90">
      <w:pPr>
        <w:spacing w:line="245" w:lineRule="auto"/>
      </w:pPr>
    </w:p>
    <w:p w14:paraId="3A4BFE54" w14:textId="77777777" w:rsidR="00F27F90" w:rsidRDefault="00F27F90">
      <w:pPr>
        <w:spacing w:line="245" w:lineRule="auto"/>
      </w:pPr>
    </w:p>
    <w:p w14:paraId="1068BC94" w14:textId="77777777" w:rsidR="00F27F90" w:rsidRDefault="00F27F90">
      <w:pPr>
        <w:spacing w:line="245" w:lineRule="auto"/>
      </w:pPr>
    </w:p>
    <w:p w14:paraId="1D172800" w14:textId="77777777" w:rsidR="00F27F90" w:rsidRDefault="00F27F90">
      <w:pPr>
        <w:spacing w:line="245" w:lineRule="auto"/>
      </w:pPr>
    </w:p>
    <w:p w14:paraId="1C663E40" w14:textId="77777777" w:rsidR="00F27F90" w:rsidRDefault="00F27F90">
      <w:pPr>
        <w:spacing w:line="245" w:lineRule="auto"/>
      </w:pPr>
    </w:p>
    <w:p w14:paraId="196EE436" w14:textId="77777777" w:rsidR="00F27F90" w:rsidRDefault="00F27F90">
      <w:pPr>
        <w:spacing w:line="245" w:lineRule="auto"/>
      </w:pPr>
    </w:p>
    <w:p w14:paraId="4E359F9E" w14:textId="77777777" w:rsidR="00F27F90" w:rsidRDefault="00F27F90">
      <w:pPr>
        <w:spacing w:line="245" w:lineRule="auto"/>
      </w:pPr>
    </w:p>
    <w:p w14:paraId="7A394C7B" w14:textId="77777777" w:rsidR="00F27F90" w:rsidRDefault="00F27F90">
      <w:pPr>
        <w:spacing w:line="245" w:lineRule="auto"/>
      </w:pPr>
    </w:p>
    <w:p w14:paraId="033813F5" w14:textId="77777777" w:rsidR="00F27F90" w:rsidRDefault="00F27F90">
      <w:pPr>
        <w:spacing w:line="245" w:lineRule="auto"/>
      </w:pPr>
    </w:p>
    <w:p w14:paraId="1962487E" w14:textId="77777777" w:rsidR="00F27F90" w:rsidRDefault="00F27F90">
      <w:pPr>
        <w:spacing w:line="245" w:lineRule="auto"/>
      </w:pPr>
    </w:p>
    <w:p w14:paraId="6A83BCE0" w14:textId="77777777" w:rsidR="00F27F90" w:rsidRDefault="00000000">
      <w:pPr>
        <w:pStyle w:val="BodyText"/>
        <w:spacing w:before="150" w:line="188" w:lineRule="auto"/>
        <w:ind w:left="1231"/>
        <w:rPr>
          <w:sz w:val="49"/>
          <w:szCs w:val="49"/>
        </w:rPr>
      </w:pPr>
      <w:r>
        <w:rPr>
          <w:b/>
          <w:bCs/>
          <w:color w:val="00558C"/>
          <w:spacing w:val="-3"/>
          <w:sz w:val="49"/>
          <w:szCs w:val="49"/>
        </w:rPr>
        <w:t>Edition</w:t>
      </w:r>
      <w:r>
        <w:rPr>
          <w:b/>
          <w:bCs/>
          <w:color w:val="00558C"/>
          <w:spacing w:val="38"/>
          <w:sz w:val="49"/>
          <w:szCs w:val="49"/>
        </w:rPr>
        <w:t xml:space="preserve"> </w:t>
      </w:r>
      <w:ins w:id="0" w:author="刘春海" w:date="2024-07-03T19:54:00Z">
        <w:r>
          <w:rPr>
            <w:rFonts w:eastAsia="SimSun" w:hint="eastAsia"/>
            <w:b/>
            <w:bCs/>
            <w:color w:val="00558C"/>
            <w:spacing w:val="38"/>
            <w:sz w:val="49"/>
            <w:szCs w:val="49"/>
            <w:lang w:eastAsia="zh-CN"/>
          </w:rPr>
          <w:t>2.0</w:t>
        </w:r>
      </w:ins>
      <w:del w:id="1" w:author="刘春海" w:date="2024-07-03T19:54:00Z">
        <w:r>
          <w:rPr>
            <w:b/>
            <w:bCs/>
            <w:color w:val="00558C"/>
            <w:spacing w:val="-3"/>
            <w:sz w:val="49"/>
            <w:szCs w:val="49"/>
          </w:rPr>
          <w:delText>1.1</w:delText>
        </w:r>
      </w:del>
    </w:p>
    <w:p w14:paraId="5AF1C992" w14:textId="77777777" w:rsidR="00F27F90" w:rsidRDefault="00000000">
      <w:pPr>
        <w:pStyle w:val="BodyText"/>
        <w:spacing w:before="78" w:line="187" w:lineRule="auto"/>
        <w:ind w:left="1216"/>
        <w:rPr>
          <w:rFonts w:eastAsia="SimSun"/>
          <w:sz w:val="28"/>
          <w:szCs w:val="28"/>
          <w:lang w:eastAsia="zh-CN"/>
        </w:rPr>
      </w:pPr>
      <w:ins w:id="2" w:author="刘春海" w:date="2024-07-03T19:53:00Z">
        <w:r>
          <w:rPr>
            <w:rFonts w:eastAsia="SimSun" w:hint="eastAsia"/>
            <w:b/>
            <w:bCs/>
            <w:color w:val="00558C"/>
            <w:spacing w:val="-2"/>
            <w:sz w:val="28"/>
            <w:szCs w:val="28"/>
            <w:lang w:eastAsia="zh-CN"/>
          </w:rPr>
          <w:t>Oct, 2024</w:t>
        </w:r>
      </w:ins>
      <w:del w:id="3" w:author="刘春海" w:date="2024-07-03T19:53:00Z">
        <w:r>
          <w:rPr>
            <w:b/>
            <w:bCs/>
            <w:color w:val="00558C"/>
            <w:spacing w:val="-2"/>
            <w:sz w:val="28"/>
            <w:szCs w:val="28"/>
          </w:rPr>
          <w:delText>December 2011</w:delText>
        </w:r>
      </w:del>
    </w:p>
    <w:p w14:paraId="08CECAF9" w14:textId="77777777" w:rsidR="00F27F90" w:rsidRDefault="00000000">
      <w:pPr>
        <w:pStyle w:val="BodyText"/>
        <w:spacing w:before="295" w:line="187" w:lineRule="auto"/>
        <w:ind w:left="1213"/>
        <w:rPr>
          <w:sz w:val="28"/>
          <w:szCs w:val="28"/>
        </w:rPr>
      </w:pPr>
      <w:proofErr w:type="gramStart"/>
      <w:r>
        <w:rPr>
          <w:b/>
          <w:bCs/>
          <w:color w:val="00558C"/>
          <w:spacing w:val="-1"/>
          <w:sz w:val="28"/>
          <w:szCs w:val="28"/>
        </w:rPr>
        <w:t>urn:mrn</w:t>
      </w:r>
      <w:proofErr w:type="gramEnd"/>
      <w:r>
        <w:rPr>
          <w:b/>
          <w:bCs/>
          <w:color w:val="00558C"/>
          <w:spacing w:val="-1"/>
          <w:sz w:val="28"/>
          <w:szCs w:val="28"/>
        </w:rPr>
        <w:t>:iala:pub:r0146</w:t>
      </w:r>
    </w:p>
    <w:p w14:paraId="004D5946" w14:textId="77777777" w:rsidR="00F27F90" w:rsidRDefault="00F27F90">
      <w:pPr>
        <w:spacing w:line="187" w:lineRule="auto"/>
        <w:rPr>
          <w:sz w:val="28"/>
          <w:szCs w:val="28"/>
        </w:rPr>
        <w:sectPr w:rsidR="00F27F90">
          <w:footerReference w:type="default" r:id="rId10"/>
          <w:pgSz w:w="11907" w:h="16839"/>
          <w:pgMar w:top="284" w:right="25" w:bottom="2507" w:left="80" w:header="0" w:footer="580" w:gutter="0"/>
          <w:cols w:space="720"/>
        </w:sectPr>
      </w:pPr>
    </w:p>
    <w:p w14:paraId="3266895A" w14:textId="77777777" w:rsidR="00F27F90" w:rsidRDefault="00000000">
      <w:pPr>
        <w:pStyle w:val="BodyText"/>
        <w:spacing w:before="269" w:line="188" w:lineRule="auto"/>
        <w:ind w:left="47"/>
        <w:rPr>
          <w:sz w:val="22"/>
          <w:szCs w:val="22"/>
        </w:rPr>
      </w:pPr>
      <w:r>
        <w:rPr>
          <w:spacing w:val="-1"/>
          <w:sz w:val="22"/>
          <w:szCs w:val="22"/>
        </w:rPr>
        <w:lastRenderedPageBreak/>
        <w:t>Revisions to this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doc</w:t>
      </w:r>
      <w:r>
        <w:rPr>
          <w:spacing w:val="-2"/>
          <w:sz w:val="22"/>
          <w:szCs w:val="22"/>
        </w:rPr>
        <w:t>ument are to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noted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 the table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prior to the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issue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revised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document.</w:t>
      </w:r>
    </w:p>
    <w:p w14:paraId="22B02102" w14:textId="77777777" w:rsidR="00F27F90" w:rsidRDefault="00F27F90">
      <w:pPr>
        <w:spacing w:line="120" w:lineRule="exact"/>
      </w:pPr>
    </w:p>
    <w:tbl>
      <w:tblPr>
        <w:tblStyle w:val="TableNormal1"/>
        <w:tblW w:w="10490" w:type="dxa"/>
        <w:tblInd w:w="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2"/>
        <w:gridCol w:w="6448"/>
        <w:gridCol w:w="2130"/>
      </w:tblGrid>
      <w:tr w:rsidR="00F27F90" w14:paraId="37E8796A" w14:textId="77777777">
        <w:trPr>
          <w:trHeight w:val="374"/>
        </w:trPr>
        <w:tc>
          <w:tcPr>
            <w:tcW w:w="1912" w:type="dxa"/>
          </w:tcPr>
          <w:p w14:paraId="59EF0D63" w14:textId="77777777" w:rsidR="00F27F90" w:rsidRDefault="00000000">
            <w:pPr>
              <w:spacing w:before="130" w:line="183" w:lineRule="auto"/>
              <w:ind w:left="23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1"/>
                <w:sz w:val="19"/>
                <w:szCs w:val="19"/>
              </w:rPr>
              <w:t>Date</w:t>
            </w:r>
          </w:p>
        </w:tc>
        <w:tc>
          <w:tcPr>
            <w:tcW w:w="6448" w:type="dxa"/>
          </w:tcPr>
          <w:p w14:paraId="42E169A1" w14:textId="77777777" w:rsidR="00F27F90" w:rsidRDefault="00000000">
            <w:pPr>
              <w:spacing w:before="120" w:line="193" w:lineRule="auto"/>
              <w:ind w:left="23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1"/>
                <w:sz w:val="19"/>
                <w:szCs w:val="19"/>
              </w:rPr>
              <w:t>Details</w:t>
            </w:r>
          </w:p>
        </w:tc>
        <w:tc>
          <w:tcPr>
            <w:tcW w:w="2130" w:type="dxa"/>
          </w:tcPr>
          <w:p w14:paraId="5C9E1715" w14:textId="77777777" w:rsidR="00F27F90" w:rsidRDefault="00000000">
            <w:pPr>
              <w:spacing w:before="121" w:line="194" w:lineRule="auto"/>
              <w:ind w:left="222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4"/>
                <w:sz w:val="19"/>
                <w:szCs w:val="19"/>
              </w:rPr>
              <w:t>Approval</w:t>
            </w:r>
          </w:p>
        </w:tc>
      </w:tr>
      <w:tr w:rsidR="00F27F90" w14:paraId="2275BDE7" w14:textId="77777777">
        <w:trPr>
          <w:trHeight w:val="853"/>
        </w:trPr>
        <w:tc>
          <w:tcPr>
            <w:tcW w:w="1912" w:type="dxa"/>
          </w:tcPr>
          <w:p w14:paraId="6C86A9DA" w14:textId="77777777" w:rsidR="00F27F90" w:rsidRDefault="00F27F90">
            <w:pPr>
              <w:pStyle w:val="TableText"/>
              <w:spacing w:line="298" w:lineRule="auto"/>
            </w:pPr>
          </w:p>
          <w:p w14:paraId="052F01F1" w14:textId="77777777" w:rsidR="00F27F90" w:rsidRDefault="00000000">
            <w:pPr>
              <w:spacing w:before="58" w:line="193" w:lineRule="auto"/>
              <w:ind w:left="23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z w:val="19"/>
                <w:szCs w:val="19"/>
              </w:rPr>
              <w:t>December</w:t>
            </w:r>
            <w:r>
              <w:rPr>
                <w:rFonts w:ascii="Calibri" w:eastAsia="Calibri" w:hAnsi="Calibri" w:cs="Calibri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2011</w:t>
            </w:r>
          </w:p>
        </w:tc>
        <w:tc>
          <w:tcPr>
            <w:tcW w:w="6448" w:type="dxa"/>
          </w:tcPr>
          <w:p w14:paraId="776A23D5" w14:textId="77777777" w:rsidR="00F27F90" w:rsidRDefault="00F27F90">
            <w:pPr>
              <w:pStyle w:val="TableText"/>
              <w:spacing w:line="289" w:lineRule="auto"/>
            </w:pPr>
          </w:p>
          <w:p w14:paraId="3DEDA5CE" w14:textId="77777777" w:rsidR="00F27F90" w:rsidRDefault="00000000">
            <w:pPr>
              <w:spacing w:before="58" w:line="203" w:lineRule="auto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1</w:t>
            </w:r>
            <w:proofErr w:type="spellStart"/>
            <w:proofErr w:type="gramStart"/>
            <w:r>
              <w:rPr>
                <w:rFonts w:ascii="Calibri" w:eastAsia="Calibri" w:hAnsi="Calibri" w:cs="Calibri"/>
                <w:position w:val="6"/>
                <w:sz w:val="12"/>
                <w:szCs w:val="12"/>
              </w:rPr>
              <w:t>st</w:t>
            </w:r>
            <w:proofErr w:type="spellEnd"/>
            <w:r>
              <w:rPr>
                <w:rFonts w:ascii="Calibri" w:eastAsia="Calibri" w:hAnsi="Calibri" w:cs="Calibri"/>
                <w:spacing w:val="2"/>
                <w:position w:val="6"/>
                <w:sz w:val="12"/>
                <w:szCs w:val="12"/>
              </w:rPr>
              <w:t xml:space="preserve"> 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issue</w:t>
            </w:r>
            <w:proofErr w:type="gramEnd"/>
          </w:p>
        </w:tc>
        <w:tc>
          <w:tcPr>
            <w:tcW w:w="2130" w:type="dxa"/>
          </w:tcPr>
          <w:p w14:paraId="60FE9A63" w14:textId="77777777" w:rsidR="00F27F90" w:rsidRDefault="00F27F90">
            <w:pPr>
              <w:pStyle w:val="TableText"/>
            </w:pPr>
          </w:p>
        </w:tc>
      </w:tr>
      <w:tr w:rsidR="00F27F90" w14:paraId="2032AF49" w14:textId="77777777">
        <w:trPr>
          <w:trHeight w:val="856"/>
        </w:trPr>
        <w:tc>
          <w:tcPr>
            <w:tcW w:w="1912" w:type="dxa"/>
          </w:tcPr>
          <w:p w14:paraId="1A031D03" w14:textId="77777777" w:rsidR="00F27F90" w:rsidRDefault="00F27F90">
            <w:pPr>
              <w:pStyle w:val="TableText"/>
              <w:spacing w:line="302" w:lineRule="auto"/>
            </w:pPr>
          </w:p>
          <w:p w14:paraId="047CCA9E" w14:textId="77777777" w:rsidR="00F27F90" w:rsidRDefault="00000000">
            <w:pPr>
              <w:spacing w:before="58" w:line="195" w:lineRule="auto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z w:val="19"/>
                <w:szCs w:val="19"/>
              </w:rPr>
              <w:t>September</w:t>
            </w:r>
            <w:r>
              <w:rPr>
                <w:rFonts w:ascii="Calibri" w:eastAsia="Calibri" w:hAnsi="Calibri" w:cs="Calibri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1"/>
                <w:sz w:val="19"/>
                <w:szCs w:val="19"/>
              </w:rPr>
              <w:t>2020</w:t>
            </w:r>
          </w:p>
        </w:tc>
        <w:tc>
          <w:tcPr>
            <w:tcW w:w="6448" w:type="dxa"/>
          </w:tcPr>
          <w:p w14:paraId="4275D0A9" w14:textId="77777777" w:rsidR="00F27F90" w:rsidRDefault="00F27F90">
            <w:pPr>
              <w:pStyle w:val="TableText"/>
              <w:spacing w:line="302" w:lineRule="auto"/>
            </w:pPr>
          </w:p>
          <w:p w14:paraId="3CD2C540" w14:textId="77777777" w:rsidR="00F27F90" w:rsidRDefault="00000000">
            <w:pPr>
              <w:spacing w:before="58" w:line="193" w:lineRule="auto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z w:val="19"/>
                <w:szCs w:val="19"/>
              </w:rPr>
              <w:t>Edition</w:t>
            </w:r>
            <w:r>
              <w:rPr>
                <w:rFonts w:ascii="Calibri" w:eastAsia="Calibri" w:hAnsi="Calibri" w:cs="Calibri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4"/>
                <w:sz w:val="19"/>
                <w:szCs w:val="19"/>
              </w:rPr>
              <w:t>1.1</w:t>
            </w:r>
            <w:r>
              <w:rPr>
                <w:rFonts w:ascii="Calibri" w:eastAsia="Calibri" w:hAnsi="Calibri" w:cs="Calibri"/>
                <w:spacing w:val="19"/>
                <w:w w:val="10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Editorial</w:t>
            </w:r>
            <w:r>
              <w:rPr>
                <w:rFonts w:ascii="Calibri" w:eastAsia="Calibri" w:hAnsi="Calibri" w:cs="Calibri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corrections</w:t>
            </w:r>
            <w:r>
              <w:rPr>
                <w:rFonts w:ascii="Calibri" w:eastAsia="Calibri" w:hAnsi="Calibri" w:cs="Calibri"/>
                <w:spacing w:val="14"/>
                <w:sz w:val="19"/>
                <w:szCs w:val="19"/>
              </w:rPr>
              <w:t>.</w:t>
            </w:r>
          </w:p>
        </w:tc>
        <w:tc>
          <w:tcPr>
            <w:tcW w:w="2130" w:type="dxa"/>
          </w:tcPr>
          <w:p w14:paraId="7CE60AA1" w14:textId="77777777" w:rsidR="00F27F90" w:rsidRDefault="00F27F90">
            <w:pPr>
              <w:pStyle w:val="TableText"/>
            </w:pPr>
          </w:p>
        </w:tc>
      </w:tr>
      <w:tr w:rsidR="00F27F90" w14:paraId="3AEE7387" w14:textId="77777777">
        <w:trPr>
          <w:trHeight w:val="856"/>
        </w:trPr>
        <w:tc>
          <w:tcPr>
            <w:tcW w:w="1912" w:type="dxa"/>
          </w:tcPr>
          <w:p w14:paraId="537B5378" w14:textId="77777777" w:rsidR="00F27F90" w:rsidRDefault="00F27F90">
            <w:pPr>
              <w:pStyle w:val="TableText"/>
              <w:rPr>
                <w:ins w:id="4" w:author="刘春海" w:date="2024-07-03T19:54:00Z"/>
                <w:rFonts w:eastAsia="SimSun"/>
                <w:lang w:eastAsia="zh-CN"/>
              </w:rPr>
            </w:pPr>
          </w:p>
          <w:p w14:paraId="3D3DF52A" w14:textId="77777777" w:rsidR="00F27F90" w:rsidRDefault="00000000">
            <w:pPr>
              <w:pStyle w:val="TableText"/>
              <w:ind w:firstLineChars="100" w:firstLine="210"/>
              <w:rPr>
                <w:rFonts w:eastAsia="SimSun"/>
                <w:lang w:eastAsia="zh-CN"/>
              </w:rPr>
              <w:pPrChange w:id="5" w:author="刘春海" w:date="2024-07-03T19:54:00Z">
                <w:pPr>
                  <w:pStyle w:val="TableText"/>
                </w:pPr>
              </w:pPrChange>
            </w:pPr>
            <w:ins w:id="6" w:author="刘春海" w:date="2024-07-03T19:54:00Z">
              <w:r>
                <w:rPr>
                  <w:rFonts w:eastAsia="SimSun" w:hint="eastAsia"/>
                  <w:lang w:eastAsia="zh-CN"/>
                </w:rPr>
                <w:t>Oct 2024</w:t>
              </w:r>
            </w:ins>
          </w:p>
        </w:tc>
        <w:tc>
          <w:tcPr>
            <w:tcW w:w="6448" w:type="dxa"/>
          </w:tcPr>
          <w:p w14:paraId="0CF32C8B" w14:textId="77777777" w:rsidR="00F27F90" w:rsidRDefault="00F27F90">
            <w:pPr>
              <w:pStyle w:val="TableText"/>
              <w:rPr>
                <w:ins w:id="7" w:author="刘春海" w:date="2024-07-03T19:54:00Z"/>
                <w:rFonts w:eastAsia="SimSun"/>
                <w:lang w:eastAsia="zh-CN"/>
              </w:rPr>
            </w:pPr>
          </w:p>
          <w:p w14:paraId="680093A1" w14:textId="77777777" w:rsidR="00F27F90" w:rsidRDefault="00000000">
            <w:pPr>
              <w:pStyle w:val="TableText"/>
              <w:ind w:firstLineChars="104" w:firstLine="218"/>
              <w:rPr>
                <w:rFonts w:eastAsia="SimSun"/>
                <w:lang w:eastAsia="zh-CN"/>
              </w:rPr>
              <w:pPrChange w:id="8" w:author="刘春海" w:date="2024-07-03T19:54:00Z">
                <w:pPr>
                  <w:pStyle w:val="TableText"/>
                </w:pPr>
              </w:pPrChange>
            </w:pPr>
            <w:ins w:id="9" w:author="刘春海" w:date="2024-07-03T19:54:00Z">
              <w:r>
                <w:rPr>
                  <w:rFonts w:eastAsia="SimSun" w:hint="eastAsia"/>
                  <w:lang w:eastAsia="zh-CN"/>
                </w:rPr>
                <w:t>Edition 2.0</w:t>
              </w:r>
            </w:ins>
          </w:p>
        </w:tc>
        <w:tc>
          <w:tcPr>
            <w:tcW w:w="2130" w:type="dxa"/>
          </w:tcPr>
          <w:p w14:paraId="792C7E19" w14:textId="77777777" w:rsidR="00F27F90" w:rsidRDefault="00F27F90">
            <w:pPr>
              <w:pStyle w:val="TableText"/>
            </w:pPr>
          </w:p>
        </w:tc>
      </w:tr>
      <w:tr w:rsidR="00F27F90" w14:paraId="3E00BC53" w14:textId="77777777">
        <w:trPr>
          <w:trHeight w:val="856"/>
        </w:trPr>
        <w:tc>
          <w:tcPr>
            <w:tcW w:w="1912" w:type="dxa"/>
          </w:tcPr>
          <w:p w14:paraId="68D2D1FD" w14:textId="77777777" w:rsidR="00F27F90" w:rsidRDefault="00F27F90">
            <w:pPr>
              <w:pStyle w:val="TableText"/>
            </w:pPr>
          </w:p>
        </w:tc>
        <w:tc>
          <w:tcPr>
            <w:tcW w:w="6448" w:type="dxa"/>
          </w:tcPr>
          <w:p w14:paraId="7ACECFD7" w14:textId="77777777" w:rsidR="00F27F90" w:rsidRDefault="00F27F90">
            <w:pPr>
              <w:pStyle w:val="TableText"/>
            </w:pPr>
          </w:p>
        </w:tc>
        <w:tc>
          <w:tcPr>
            <w:tcW w:w="2130" w:type="dxa"/>
          </w:tcPr>
          <w:p w14:paraId="6B0871C0" w14:textId="77777777" w:rsidR="00F27F90" w:rsidRDefault="00F27F90">
            <w:pPr>
              <w:pStyle w:val="TableText"/>
            </w:pPr>
          </w:p>
        </w:tc>
      </w:tr>
      <w:tr w:rsidR="00F27F90" w14:paraId="7DEEF2AA" w14:textId="77777777">
        <w:trPr>
          <w:trHeight w:val="853"/>
        </w:trPr>
        <w:tc>
          <w:tcPr>
            <w:tcW w:w="1912" w:type="dxa"/>
          </w:tcPr>
          <w:p w14:paraId="3D459372" w14:textId="77777777" w:rsidR="00F27F90" w:rsidRDefault="00F27F90">
            <w:pPr>
              <w:pStyle w:val="TableText"/>
            </w:pPr>
          </w:p>
        </w:tc>
        <w:tc>
          <w:tcPr>
            <w:tcW w:w="6448" w:type="dxa"/>
          </w:tcPr>
          <w:p w14:paraId="31364758" w14:textId="77777777" w:rsidR="00F27F90" w:rsidRDefault="00F27F90">
            <w:pPr>
              <w:pStyle w:val="TableText"/>
            </w:pPr>
          </w:p>
        </w:tc>
        <w:tc>
          <w:tcPr>
            <w:tcW w:w="2130" w:type="dxa"/>
          </w:tcPr>
          <w:p w14:paraId="0A5BC706" w14:textId="77777777" w:rsidR="00F27F90" w:rsidRDefault="00F27F90">
            <w:pPr>
              <w:pStyle w:val="TableText"/>
            </w:pPr>
          </w:p>
        </w:tc>
      </w:tr>
      <w:tr w:rsidR="00F27F90" w14:paraId="7D204FBE" w14:textId="77777777">
        <w:trPr>
          <w:trHeight w:val="856"/>
        </w:trPr>
        <w:tc>
          <w:tcPr>
            <w:tcW w:w="1912" w:type="dxa"/>
          </w:tcPr>
          <w:p w14:paraId="52E05A85" w14:textId="77777777" w:rsidR="00F27F90" w:rsidRDefault="00F27F90">
            <w:pPr>
              <w:pStyle w:val="TableText"/>
            </w:pPr>
          </w:p>
        </w:tc>
        <w:tc>
          <w:tcPr>
            <w:tcW w:w="6448" w:type="dxa"/>
          </w:tcPr>
          <w:p w14:paraId="03FD766A" w14:textId="77777777" w:rsidR="00F27F90" w:rsidRDefault="00F27F90">
            <w:pPr>
              <w:pStyle w:val="TableText"/>
            </w:pPr>
          </w:p>
        </w:tc>
        <w:tc>
          <w:tcPr>
            <w:tcW w:w="2130" w:type="dxa"/>
          </w:tcPr>
          <w:p w14:paraId="2DB468AC" w14:textId="77777777" w:rsidR="00F27F90" w:rsidRDefault="00F27F90">
            <w:pPr>
              <w:pStyle w:val="TableText"/>
            </w:pPr>
          </w:p>
        </w:tc>
      </w:tr>
      <w:tr w:rsidR="00F27F90" w14:paraId="2C1BC236" w14:textId="77777777">
        <w:trPr>
          <w:trHeight w:val="861"/>
        </w:trPr>
        <w:tc>
          <w:tcPr>
            <w:tcW w:w="1912" w:type="dxa"/>
          </w:tcPr>
          <w:p w14:paraId="5BA0343E" w14:textId="77777777" w:rsidR="00F27F90" w:rsidRDefault="00F27F90">
            <w:pPr>
              <w:pStyle w:val="TableText"/>
            </w:pPr>
          </w:p>
        </w:tc>
        <w:tc>
          <w:tcPr>
            <w:tcW w:w="6448" w:type="dxa"/>
          </w:tcPr>
          <w:p w14:paraId="2C01110E" w14:textId="77777777" w:rsidR="00F27F90" w:rsidRDefault="00F27F90">
            <w:pPr>
              <w:pStyle w:val="TableText"/>
            </w:pPr>
          </w:p>
        </w:tc>
        <w:tc>
          <w:tcPr>
            <w:tcW w:w="2130" w:type="dxa"/>
          </w:tcPr>
          <w:p w14:paraId="3FF81A75" w14:textId="77777777" w:rsidR="00F27F90" w:rsidRDefault="00F27F90">
            <w:pPr>
              <w:pStyle w:val="TableText"/>
            </w:pPr>
          </w:p>
        </w:tc>
      </w:tr>
    </w:tbl>
    <w:p w14:paraId="3FF664F0" w14:textId="77777777" w:rsidR="00F27F90" w:rsidRDefault="00F27F90"/>
    <w:p w14:paraId="6A8B246D" w14:textId="77777777" w:rsidR="00F27F90" w:rsidRDefault="00F27F90">
      <w:pPr>
        <w:sectPr w:rsidR="00F27F90">
          <w:headerReference w:type="default" r:id="rId11"/>
          <w:footerReference w:type="default" r:id="rId12"/>
          <w:pgSz w:w="11907" w:h="16839"/>
          <w:pgMar w:top="2854" w:right="0" w:bottom="1495" w:left="878" w:header="0" w:footer="850" w:gutter="0"/>
          <w:cols w:space="720"/>
        </w:sectPr>
      </w:pPr>
    </w:p>
    <w:p w14:paraId="7701503F" w14:textId="77777777" w:rsidR="00F27F90" w:rsidRDefault="00000000">
      <w:pPr>
        <w:pStyle w:val="BodyText"/>
        <w:spacing w:before="138" w:line="179" w:lineRule="auto"/>
        <w:ind w:left="31"/>
        <w:rPr>
          <w:sz w:val="48"/>
          <w:szCs w:val="48"/>
        </w:rPr>
      </w:pPr>
      <w:r>
        <w:rPr>
          <w:b/>
          <w:bCs/>
          <w:color w:val="009FDF"/>
          <w:spacing w:val="-1"/>
          <w:sz w:val="48"/>
          <w:szCs w:val="48"/>
        </w:rPr>
        <w:lastRenderedPageBreak/>
        <w:t>THE COUNCIL</w:t>
      </w:r>
    </w:p>
    <w:p w14:paraId="08707B40" w14:textId="77777777" w:rsidR="00F27F90" w:rsidRDefault="00F27F90">
      <w:pPr>
        <w:spacing w:line="348" w:lineRule="auto"/>
      </w:pPr>
    </w:p>
    <w:p w14:paraId="5E34EB30" w14:textId="77777777" w:rsidR="00F27F90" w:rsidRDefault="00000000">
      <w:pPr>
        <w:pStyle w:val="BodyText"/>
        <w:spacing w:before="73" w:line="221" w:lineRule="auto"/>
        <w:ind w:left="599" w:right="792" w:firstLine="1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RECALLING</w:t>
      </w:r>
      <w:r>
        <w:rPr>
          <w:b/>
          <w:bCs/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function</w:t>
      </w:r>
      <w:r>
        <w:rPr>
          <w:spacing w:val="36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of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IALA</w:t>
      </w:r>
      <w:r>
        <w:rPr>
          <w:spacing w:val="31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with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respect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to</w:t>
      </w:r>
      <w:r>
        <w:rPr>
          <w:spacing w:val="3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Safety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of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Navigation,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the</w:t>
      </w:r>
      <w:r>
        <w:rPr>
          <w:spacing w:val="38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efficiency</w:t>
      </w:r>
      <w:r>
        <w:rPr>
          <w:spacing w:val="34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of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maritime</w:t>
      </w:r>
      <w:r>
        <w:rPr>
          <w:sz w:val="24"/>
          <w:szCs w:val="24"/>
        </w:rPr>
        <w:t xml:space="preserve"> transport and the</w:t>
      </w:r>
      <w:r>
        <w:rPr>
          <w:spacing w:val="17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 xml:space="preserve">protection </w:t>
      </w:r>
      <w:r>
        <w:rPr>
          <w:spacing w:val="-1"/>
          <w:sz w:val="24"/>
          <w:szCs w:val="24"/>
        </w:rPr>
        <w:t xml:space="preserve">of the </w:t>
      </w:r>
      <w:proofErr w:type="gramStart"/>
      <w:r>
        <w:rPr>
          <w:spacing w:val="-1"/>
          <w:sz w:val="24"/>
          <w:szCs w:val="24"/>
        </w:rPr>
        <w:t>environment;</w:t>
      </w:r>
      <w:proofErr w:type="gramEnd"/>
    </w:p>
    <w:p w14:paraId="2F2F7F55" w14:textId="77777777" w:rsidR="00F27F90" w:rsidRDefault="00000000">
      <w:pPr>
        <w:pStyle w:val="BodyText"/>
        <w:spacing w:before="288" w:line="220" w:lineRule="auto"/>
        <w:ind w:left="605" w:right="794" w:firstLine="5"/>
        <w:rPr>
          <w:sz w:val="24"/>
          <w:szCs w:val="24"/>
        </w:rPr>
      </w:pPr>
      <w:proofErr w:type="gramStart"/>
      <w:r>
        <w:rPr>
          <w:b/>
          <w:bCs/>
          <w:spacing w:val="-1"/>
          <w:sz w:val="24"/>
          <w:szCs w:val="24"/>
        </w:rPr>
        <w:t xml:space="preserve">RECOGNIZING  </w:t>
      </w:r>
      <w:r>
        <w:rPr>
          <w:spacing w:val="-1"/>
          <w:sz w:val="24"/>
          <w:szCs w:val="24"/>
        </w:rPr>
        <w:t>that</w:t>
      </w:r>
      <w:proofErr w:type="gramEnd"/>
      <w:r>
        <w:rPr>
          <w:spacing w:val="1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 xml:space="preserve">radar  </w:t>
      </w:r>
      <w:r>
        <w:rPr>
          <w:spacing w:val="-2"/>
          <w:sz w:val="24"/>
          <w:szCs w:val="24"/>
        </w:rPr>
        <w:t>will  continue</w:t>
      </w:r>
      <w:r>
        <w:rPr>
          <w:spacing w:val="5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to   have  an</w:t>
      </w:r>
      <w:r>
        <w:rPr>
          <w:spacing w:val="12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important   role  in</w:t>
      </w:r>
      <w:r>
        <w:rPr>
          <w:spacing w:val="12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hazard</w:t>
      </w:r>
      <w:r>
        <w:rPr>
          <w:spacing w:val="6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warning,</w:t>
      </w:r>
      <w:r>
        <w:rPr>
          <w:spacing w:val="8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spatial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awareness and confirmation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of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position;</w:t>
      </w:r>
    </w:p>
    <w:p w14:paraId="4C34B320" w14:textId="4EF155A2" w:rsidR="00F27F90" w:rsidRDefault="00000000">
      <w:pPr>
        <w:pStyle w:val="BodyText"/>
        <w:spacing w:before="288" w:line="220" w:lineRule="auto"/>
        <w:ind w:left="610" w:right="793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RECOGNIZING</w:t>
      </w:r>
      <w:r>
        <w:rPr>
          <w:b/>
          <w:bCs/>
          <w:spacing w:val="24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ALSO</w:t>
      </w:r>
      <w:r>
        <w:rPr>
          <w:b/>
          <w:bCs/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that</w:t>
      </w:r>
      <w:r>
        <w:rPr>
          <w:spacing w:val="34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</w:t>
      </w:r>
      <w:r>
        <w:rPr>
          <w:spacing w:val="40"/>
          <w:w w:val="101"/>
          <w:sz w:val="24"/>
          <w:szCs w:val="24"/>
        </w:rPr>
        <w:t xml:space="preserve"> </w:t>
      </w:r>
      <w:ins w:id="10" w:author="Paul Mueller" w:date="2024-10-22T09:09:00Z">
        <w:r w:rsidR="00C55BA1">
          <w:rPr>
            <w:spacing w:val="40"/>
            <w:w w:val="101"/>
            <w:sz w:val="24"/>
            <w:szCs w:val="24"/>
          </w:rPr>
          <w:t>r</w:t>
        </w:r>
      </w:ins>
      <w:del w:id="11" w:author="Paul Mueller" w:date="2024-10-22T09:09:00Z">
        <w:r w:rsidDel="00C55BA1">
          <w:rPr>
            <w:spacing w:val="-2"/>
            <w:sz w:val="24"/>
            <w:szCs w:val="24"/>
          </w:rPr>
          <w:delText>R</w:delText>
        </w:r>
      </w:del>
      <w:r>
        <w:rPr>
          <w:spacing w:val="-2"/>
          <w:sz w:val="24"/>
          <w:szCs w:val="24"/>
        </w:rPr>
        <w:t>acon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service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assists</w:t>
      </w:r>
      <w:r>
        <w:rPr>
          <w:spacing w:val="35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in</w:t>
      </w:r>
      <w:r>
        <w:rPr>
          <w:spacing w:val="39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position</w:t>
      </w:r>
      <w:r>
        <w:rPr>
          <w:spacing w:val="32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determi</w:t>
      </w:r>
      <w:r>
        <w:rPr>
          <w:spacing w:val="-3"/>
          <w:sz w:val="24"/>
          <w:szCs w:val="24"/>
        </w:rPr>
        <w:t>nation</w:t>
      </w:r>
      <w:r>
        <w:rPr>
          <w:spacing w:val="39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by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providing</w:t>
      </w:r>
      <w:r>
        <w:rPr>
          <w:spacing w:val="3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40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readily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identifiable</w:t>
      </w:r>
      <w:r>
        <w:rPr>
          <w:spacing w:val="17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radar t</w:t>
      </w:r>
      <w:r>
        <w:rPr>
          <w:spacing w:val="-2"/>
          <w:sz w:val="24"/>
          <w:szCs w:val="24"/>
        </w:rPr>
        <w:t>arget</w:t>
      </w:r>
      <w:ins w:id="12" w:author="刘春海" w:date="2024-07-04T16:16:00Z">
        <w:del w:id="13" w:author="Paul Mueller" w:date="2024-10-22T09:12:00Z">
          <w:r w:rsidDel="00C55BA1">
            <w:rPr>
              <w:rFonts w:eastAsia="SimSun" w:hint="eastAsia"/>
              <w:spacing w:val="-2"/>
              <w:sz w:val="24"/>
              <w:szCs w:val="24"/>
              <w:lang w:eastAsia="zh-CN"/>
            </w:rPr>
            <w:delText xml:space="preserve">, </w:delText>
          </w:r>
        </w:del>
      </w:ins>
      <w:ins w:id="14" w:author="刘春海" w:date="2024-07-04T16:17:00Z">
        <w:del w:id="15" w:author="Paul Mueller" w:date="2024-10-22T09:12:00Z">
          <w:r w:rsidDel="00C55BA1">
            <w:rPr>
              <w:rFonts w:eastAsia="SimSun" w:hint="eastAsia"/>
              <w:spacing w:val="-2"/>
              <w:sz w:val="24"/>
              <w:szCs w:val="24"/>
              <w:lang w:eastAsia="zh-CN"/>
            </w:rPr>
            <w:delText xml:space="preserve">and in </w:delText>
          </w:r>
        </w:del>
      </w:ins>
      <w:ins w:id="16" w:author="刘春海" w:date="2024-07-04T16:22:00Z">
        <w:del w:id="17" w:author="Paul Mueller" w:date="2024-10-22T09:12:00Z">
          <w:r w:rsidDel="00C55BA1">
            <w:rPr>
              <w:rFonts w:eastAsia="SimSun" w:hint="eastAsia"/>
              <w:spacing w:val="-2"/>
              <w:sz w:val="24"/>
              <w:szCs w:val="24"/>
              <w:lang w:eastAsia="zh-CN"/>
            </w:rPr>
            <w:delText xml:space="preserve">enhanced radar </w:delText>
          </w:r>
        </w:del>
      </w:ins>
      <w:ins w:id="18" w:author="刘春海" w:date="2024-07-04T16:17:00Z">
        <w:del w:id="19" w:author="Paul Mueller" w:date="2024-10-22T09:12:00Z">
          <w:r w:rsidDel="00C55BA1">
            <w:rPr>
              <w:rFonts w:eastAsia="SimSun" w:hint="eastAsia"/>
              <w:spacing w:val="-2"/>
              <w:sz w:val="24"/>
              <w:szCs w:val="24"/>
              <w:lang w:eastAsia="zh-CN"/>
            </w:rPr>
            <w:delText>positioning system (ERPS)</w:delText>
          </w:r>
        </w:del>
      </w:ins>
      <w:r>
        <w:rPr>
          <w:spacing w:val="-2"/>
          <w:sz w:val="24"/>
          <w:szCs w:val="24"/>
        </w:rPr>
        <w:t>;</w:t>
      </w:r>
    </w:p>
    <w:p w14:paraId="1CC8A4E6" w14:textId="2DF320FF" w:rsidR="00F27F90" w:rsidRDefault="00000000">
      <w:pPr>
        <w:pStyle w:val="BodyText"/>
        <w:spacing w:before="287" w:line="187" w:lineRule="auto"/>
        <w:ind w:left="611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RECOGNIZING FURTHER </w:t>
      </w:r>
      <w:r>
        <w:rPr>
          <w:spacing w:val="-1"/>
          <w:sz w:val="24"/>
          <w:szCs w:val="24"/>
        </w:rPr>
        <w:t xml:space="preserve">the anticipated continuing requirement for </w:t>
      </w:r>
      <w:ins w:id="20" w:author="Paul Mueller" w:date="2024-10-22T09:10:00Z">
        <w:r w:rsidR="00C55BA1">
          <w:rPr>
            <w:spacing w:val="-1"/>
            <w:sz w:val="24"/>
            <w:szCs w:val="24"/>
          </w:rPr>
          <w:t>r</w:t>
        </w:r>
      </w:ins>
      <w:del w:id="21" w:author="Paul Mueller" w:date="2024-10-22T09:10:00Z">
        <w:r w:rsidDel="00C55BA1">
          <w:rPr>
            <w:spacing w:val="-1"/>
            <w:sz w:val="24"/>
            <w:szCs w:val="24"/>
          </w:rPr>
          <w:delText>R</w:delText>
        </w:r>
      </w:del>
      <w:r>
        <w:rPr>
          <w:spacing w:val="-1"/>
          <w:sz w:val="24"/>
          <w:szCs w:val="24"/>
        </w:rPr>
        <w:t>acons in the e-Nav</w:t>
      </w:r>
      <w:r>
        <w:rPr>
          <w:spacing w:val="-2"/>
          <w:sz w:val="24"/>
          <w:szCs w:val="24"/>
        </w:rPr>
        <w:t xml:space="preserve">igation </w:t>
      </w:r>
      <w:proofErr w:type="gramStart"/>
      <w:r>
        <w:rPr>
          <w:spacing w:val="-2"/>
          <w:sz w:val="24"/>
          <w:szCs w:val="24"/>
        </w:rPr>
        <w:t>era;</w:t>
      </w:r>
      <w:proofErr w:type="gramEnd"/>
    </w:p>
    <w:p w14:paraId="586ACFF7" w14:textId="77777777" w:rsidR="00F27F90" w:rsidRDefault="00000000">
      <w:pPr>
        <w:pStyle w:val="BodyText"/>
        <w:spacing w:before="306" w:line="222" w:lineRule="auto"/>
        <w:ind w:left="612" w:right="792" w:hanging="1"/>
        <w:rPr>
          <w:sz w:val="24"/>
          <w:szCs w:val="24"/>
        </w:rPr>
      </w:pPr>
      <w:proofErr w:type="gramStart"/>
      <w:r>
        <w:rPr>
          <w:b/>
          <w:bCs/>
          <w:spacing w:val="-1"/>
          <w:sz w:val="24"/>
          <w:szCs w:val="24"/>
        </w:rPr>
        <w:t xml:space="preserve">NOTING  </w:t>
      </w:r>
      <w:r>
        <w:rPr>
          <w:spacing w:val="-1"/>
          <w:sz w:val="24"/>
          <w:szCs w:val="24"/>
        </w:rPr>
        <w:t>that</w:t>
      </w:r>
      <w:proofErr w:type="gramEnd"/>
      <w:r>
        <w:rPr>
          <w:spacing w:val="-1"/>
          <w:sz w:val="24"/>
          <w:szCs w:val="24"/>
        </w:rPr>
        <w:t xml:space="preserve">  IMO  have</w:t>
      </w:r>
      <w:r>
        <w:rPr>
          <w:spacing w:val="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approved</w:t>
      </w:r>
      <w:r>
        <w:rPr>
          <w:spacing w:val="8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ne</w:t>
      </w:r>
      <w:r>
        <w:rPr>
          <w:spacing w:val="-2"/>
          <w:sz w:val="24"/>
          <w:szCs w:val="24"/>
        </w:rPr>
        <w:t>w</w:t>
      </w:r>
      <w:r>
        <w:rPr>
          <w:spacing w:val="8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radar</w:t>
      </w:r>
      <w:r>
        <w:rPr>
          <w:spacing w:val="8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performance</w:t>
      </w:r>
      <w:r>
        <w:rPr>
          <w:spacing w:val="4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standards</w:t>
      </w:r>
      <w:r>
        <w:rPr>
          <w:spacing w:val="2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from</w:t>
      </w:r>
      <w:r>
        <w:rPr>
          <w:spacing w:val="9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1  July</w:t>
      </w:r>
      <w:r>
        <w:rPr>
          <w:spacing w:val="5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2008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removed the</w:t>
      </w:r>
      <w:r>
        <w:rPr>
          <w:spacing w:val="19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requirement for S-Band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rada</w:t>
      </w:r>
      <w:r>
        <w:rPr>
          <w:spacing w:val="-2"/>
          <w:sz w:val="24"/>
          <w:szCs w:val="24"/>
        </w:rPr>
        <w:t>rs to trigger</w:t>
      </w:r>
      <w:r>
        <w:rPr>
          <w:spacing w:val="21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Racons;</w:t>
      </w:r>
    </w:p>
    <w:p w14:paraId="14B90A5A" w14:textId="75B6C1EC" w:rsidR="00F27F90" w:rsidRDefault="00000000">
      <w:pPr>
        <w:pStyle w:val="BodyText"/>
        <w:spacing w:before="283" w:line="221" w:lineRule="auto"/>
        <w:ind w:left="612" w:right="793" w:hanging="1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NOTING ALSO </w:t>
      </w:r>
      <w:r>
        <w:rPr>
          <w:spacing w:val="-1"/>
          <w:sz w:val="24"/>
          <w:szCs w:val="24"/>
        </w:rPr>
        <w:t>that</w:t>
      </w:r>
      <w:r>
        <w:rPr>
          <w:spacing w:val="22"/>
          <w:w w:val="101"/>
          <w:sz w:val="24"/>
          <w:szCs w:val="24"/>
        </w:rPr>
        <w:t xml:space="preserve"> </w:t>
      </w:r>
      <w:ins w:id="22" w:author="Paul Mueller" w:date="2024-10-22T09:10:00Z">
        <w:r w:rsidR="00C55BA1">
          <w:rPr>
            <w:spacing w:val="22"/>
            <w:w w:val="101"/>
            <w:sz w:val="24"/>
            <w:szCs w:val="24"/>
          </w:rPr>
          <w:t xml:space="preserve">solid-state </w:t>
        </w:r>
      </w:ins>
      <w:del w:id="23" w:author="Paul Mueller" w:date="2024-10-22T09:10:00Z">
        <w:r w:rsidDel="00C55BA1">
          <w:rPr>
            <w:spacing w:val="-1"/>
            <w:sz w:val="24"/>
            <w:szCs w:val="24"/>
          </w:rPr>
          <w:delText>New Technology</w:delText>
        </w:r>
        <w:r w:rsidDel="00C55BA1">
          <w:rPr>
            <w:spacing w:val="20"/>
            <w:w w:val="101"/>
            <w:sz w:val="24"/>
            <w:szCs w:val="24"/>
          </w:rPr>
          <w:delText xml:space="preserve"> </w:delText>
        </w:r>
        <w:r w:rsidDel="00C55BA1">
          <w:rPr>
            <w:spacing w:val="-1"/>
            <w:sz w:val="24"/>
            <w:szCs w:val="24"/>
          </w:rPr>
          <w:delText>(NT)</w:delText>
        </w:r>
      </w:del>
      <w:r>
        <w:rPr>
          <w:spacing w:val="13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S-Ba</w:t>
      </w:r>
      <w:r>
        <w:rPr>
          <w:spacing w:val="-2"/>
          <w:sz w:val="24"/>
          <w:szCs w:val="24"/>
        </w:rPr>
        <w:t>nd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radars</w:t>
      </w:r>
      <w:r>
        <w:rPr>
          <w:spacing w:val="13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offer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benefits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of</w:t>
      </w:r>
      <w:r>
        <w:rPr>
          <w:spacing w:val="17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improved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radar detection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performance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utilising</w:t>
      </w:r>
      <w:proofErr w:type="spellEnd"/>
      <w:r>
        <w:rPr>
          <w:spacing w:val="16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lower</w:t>
      </w:r>
      <w:r>
        <w:rPr>
          <w:spacing w:val="16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peak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power than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conventional</w:t>
      </w:r>
      <w:r>
        <w:rPr>
          <w:spacing w:val="17"/>
          <w:w w:val="101"/>
          <w:sz w:val="24"/>
          <w:szCs w:val="24"/>
        </w:rPr>
        <w:t xml:space="preserve"> </w:t>
      </w:r>
      <w:proofErr w:type="gramStart"/>
      <w:r>
        <w:rPr>
          <w:spacing w:val="-2"/>
          <w:sz w:val="24"/>
          <w:szCs w:val="24"/>
        </w:rPr>
        <w:t>radar;</w:t>
      </w:r>
      <w:proofErr w:type="gramEnd"/>
    </w:p>
    <w:p w14:paraId="19CEED73" w14:textId="6A2EC0FE" w:rsidR="00F27F90" w:rsidRDefault="00000000">
      <w:pPr>
        <w:pStyle w:val="BodyText"/>
        <w:spacing w:before="288" w:line="221" w:lineRule="auto"/>
        <w:ind w:left="605" w:right="790" w:firstLine="6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NOTING</w:t>
      </w:r>
      <w:r>
        <w:rPr>
          <w:b/>
          <w:bCs/>
          <w:spacing w:val="30"/>
          <w:w w:val="101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FURTHER</w:t>
      </w:r>
      <w:r>
        <w:rPr>
          <w:b/>
          <w:bCs/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that</w:t>
      </w:r>
      <w:r>
        <w:rPr>
          <w:spacing w:val="20"/>
          <w:sz w:val="24"/>
          <w:szCs w:val="24"/>
        </w:rPr>
        <w:t xml:space="preserve"> </w:t>
      </w:r>
      <w:ins w:id="24" w:author="Paul Mueller" w:date="2024-10-22T09:10:00Z">
        <w:r w:rsidR="00C55BA1">
          <w:rPr>
            <w:spacing w:val="20"/>
            <w:sz w:val="24"/>
            <w:szCs w:val="24"/>
          </w:rPr>
          <w:t xml:space="preserve">solid-state </w:t>
        </w:r>
      </w:ins>
      <w:r>
        <w:rPr>
          <w:spacing w:val="-2"/>
          <w:sz w:val="24"/>
          <w:szCs w:val="24"/>
        </w:rPr>
        <w:t>S-Band</w:t>
      </w:r>
      <w:r>
        <w:rPr>
          <w:spacing w:val="32"/>
          <w:sz w:val="24"/>
          <w:szCs w:val="24"/>
        </w:rPr>
        <w:t xml:space="preserve"> </w:t>
      </w:r>
      <w:del w:id="25" w:author="Paul Mueller" w:date="2024-10-22T09:10:00Z">
        <w:r w:rsidDel="00C55BA1">
          <w:rPr>
            <w:spacing w:val="-2"/>
            <w:sz w:val="24"/>
            <w:szCs w:val="24"/>
          </w:rPr>
          <w:delText>NT</w:delText>
        </w:r>
        <w:r w:rsidDel="00C55BA1">
          <w:rPr>
            <w:spacing w:val="29"/>
            <w:sz w:val="24"/>
            <w:szCs w:val="24"/>
          </w:rPr>
          <w:delText xml:space="preserve"> </w:delText>
        </w:r>
      </w:del>
      <w:r>
        <w:rPr>
          <w:spacing w:val="-2"/>
          <w:sz w:val="24"/>
          <w:szCs w:val="24"/>
        </w:rPr>
        <w:t>radar</w:t>
      </w:r>
      <w:r>
        <w:rPr>
          <w:spacing w:val="-3"/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are</w:t>
      </w:r>
      <w:r>
        <w:rPr>
          <w:spacing w:val="2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being</w:t>
      </w:r>
      <w:r>
        <w:rPr>
          <w:spacing w:val="23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offered</w:t>
      </w:r>
      <w:r>
        <w:rPr>
          <w:spacing w:val="29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by</w:t>
      </w:r>
      <w:r>
        <w:rPr>
          <w:spacing w:val="2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manufacturers</w:t>
      </w:r>
      <w:r>
        <w:rPr>
          <w:spacing w:val="23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and</w:t>
      </w:r>
      <w:r>
        <w:rPr>
          <w:spacing w:val="22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are</w:t>
      </w:r>
      <w:r>
        <w:rPr>
          <w:spacing w:val="2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being</w:t>
      </w:r>
      <w:r>
        <w:rPr>
          <w:spacing w:val="14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fitted</w:t>
      </w:r>
      <w:r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on</w:t>
      </w:r>
      <w:r>
        <w:rPr>
          <w:spacing w:val="14"/>
          <w:w w:val="101"/>
          <w:sz w:val="24"/>
          <w:szCs w:val="24"/>
        </w:rPr>
        <w:t xml:space="preserve"> </w:t>
      </w:r>
      <w:proofErr w:type="gramStart"/>
      <w:r>
        <w:rPr>
          <w:spacing w:val="-3"/>
          <w:sz w:val="24"/>
          <w:szCs w:val="24"/>
        </w:rPr>
        <w:t>ships;</w:t>
      </w:r>
      <w:proofErr w:type="gramEnd"/>
    </w:p>
    <w:p w14:paraId="32780495" w14:textId="6F87B88B" w:rsidR="00F27F90" w:rsidRDefault="00000000">
      <w:pPr>
        <w:pStyle w:val="BodyText"/>
        <w:spacing w:before="286" w:line="224" w:lineRule="auto"/>
        <w:ind w:left="612" w:right="792" w:hanging="1"/>
        <w:rPr>
          <w:sz w:val="24"/>
          <w:szCs w:val="24"/>
        </w:rPr>
      </w:pPr>
      <w:proofErr w:type="gramStart"/>
      <w:r>
        <w:rPr>
          <w:b/>
          <w:bCs/>
          <w:spacing w:val="-2"/>
          <w:sz w:val="24"/>
          <w:szCs w:val="24"/>
        </w:rPr>
        <w:t>NOTING</w:t>
      </w:r>
      <w:r>
        <w:rPr>
          <w:b/>
          <w:bCs/>
          <w:spacing w:val="23"/>
          <w:sz w:val="24"/>
          <w:szCs w:val="24"/>
        </w:rPr>
        <w:t xml:space="preserve">  </w:t>
      </w:r>
      <w:r>
        <w:rPr>
          <w:b/>
          <w:bCs/>
          <w:spacing w:val="-2"/>
          <w:sz w:val="24"/>
          <w:szCs w:val="24"/>
        </w:rPr>
        <w:t>FURTHER</w:t>
      </w:r>
      <w:proofErr w:type="gramEnd"/>
      <w:r>
        <w:rPr>
          <w:b/>
          <w:bCs/>
          <w:spacing w:val="-2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that</w:t>
      </w:r>
      <w:r>
        <w:rPr>
          <w:spacing w:val="15"/>
          <w:w w:val="101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IMO  continues</w:t>
      </w:r>
      <w:r>
        <w:rPr>
          <w:spacing w:val="7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 xml:space="preserve">to   recognize  the   importance  of   </w:t>
      </w:r>
      <w:ins w:id="26" w:author="Paul Mueller" w:date="2024-10-22T09:11:00Z">
        <w:r w:rsidR="00C55BA1">
          <w:rPr>
            <w:spacing w:val="-2"/>
            <w:sz w:val="24"/>
            <w:szCs w:val="24"/>
          </w:rPr>
          <w:t>r</w:t>
        </w:r>
      </w:ins>
      <w:del w:id="27" w:author="Paul Mueller" w:date="2024-10-22T09:11:00Z">
        <w:r w:rsidDel="00C55BA1">
          <w:rPr>
            <w:spacing w:val="-2"/>
            <w:sz w:val="24"/>
            <w:szCs w:val="24"/>
          </w:rPr>
          <w:delText>R</w:delText>
        </w:r>
      </w:del>
      <w:r>
        <w:rPr>
          <w:spacing w:val="-2"/>
          <w:sz w:val="24"/>
          <w:szCs w:val="24"/>
        </w:rPr>
        <w:t>acons  as</w:t>
      </w:r>
      <w:r>
        <w:rPr>
          <w:spacing w:val="11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an</w:t>
      </w:r>
      <w:r>
        <w:rPr>
          <w:spacing w:val="12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aid</w:t>
      </w:r>
      <w:r>
        <w:rPr>
          <w:spacing w:val="8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navigation;</w:t>
      </w:r>
    </w:p>
    <w:p w14:paraId="41549D9F" w14:textId="113F89DB" w:rsidR="00F27F90" w:rsidRDefault="00000000">
      <w:pPr>
        <w:pStyle w:val="BodyText"/>
        <w:spacing w:before="280" w:line="220" w:lineRule="auto"/>
        <w:ind w:left="614" w:right="792" w:hanging="10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CONSIDERING</w:t>
      </w:r>
      <w:r>
        <w:rPr>
          <w:b/>
          <w:bCs/>
          <w:spacing w:val="37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that  National</w:t>
      </w:r>
      <w:proofErr w:type="gramEnd"/>
      <w:r>
        <w:rPr>
          <w:spacing w:val="-1"/>
          <w:sz w:val="24"/>
          <w:szCs w:val="24"/>
        </w:rPr>
        <w:t xml:space="preserve">  Memb</w:t>
      </w:r>
      <w:r>
        <w:rPr>
          <w:spacing w:val="-2"/>
          <w:sz w:val="24"/>
          <w:szCs w:val="24"/>
        </w:rPr>
        <w:t>ers</w:t>
      </w:r>
      <w:r>
        <w:rPr>
          <w:spacing w:val="42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and</w:t>
      </w:r>
      <w:r>
        <w:rPr>
          <w:spacing w:val="46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other</w:t>
      </w:r>
      <w:r>
        <w:rPr>
          <w:spacing w:val="45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appropriate</w:t>
      </w:r>
      <w:r>
        <w:rPr>
          <w:spacing w:val="4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authorities</w:t>
      </w:r>
      <w:r>
        <w:rPr>
          <w:spacing w:val="40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wish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to  maintain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their</w:t>
      </w:r>
      <w:r>
        <w:rPr>
          <w:sz w:val="24"/>
          <w:szCs w:val="24"/>
        </w:rPr>
        <w:t xml:space="preserve"> </w:t>
      </w:r>
      <w:ins w:id="28" w:author="Paul Mueller" w:date="2024-10-22T09:11:00Z">
        <w:r w:rsidR="00C55BA1">
          <w:rPr>
            <w:sz w:val="24"/>
            <w:szCs w:val="24"/>
          </w:rPr>
          <w:t>r</w:t>
        </w:r>
      </w:ins>
      <w:del w:id="29" w:author="Paul Mueller" w:date="2024-10-22T09:11:00Z">
        <w:r w:rsidDel="00C55BA1">
          <w:rPr>
            <w:spacing w:val="-1"/>
            <w:sz w:val="24"/>
            <w:szCs w:val="24"/>
          </w:rPr>
          <w:delText>R</w:delText>
        </w:r>
      </w:del>
      <w:r>
        <w:rPr>
          <w:spacing w:val="-1"/>
          <w:sz w:val="24"/>
          <w:szCs w:val="24"/>
        </w:rPr>
        <w:t>acon service capability, and the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benefits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navigation that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accrue from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these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services;</w:t>
      </w:r>
    </w:p>
    <w:p w14:paraId="662FC044" w14:textId="77777777" w:rsidR="00F27F90" w:rsidRDefault="00000000">
      <w:pPr>
        <w:pStyle w:val="BodyText"/>
        <w:spacing w:before="288" w:line="186" w:lineRule="auto"/>
        <w:ind w:left="597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ADOPTS </w:t>
      </w:r>
      <w:r>
        <w:rPr>
          <w:sz w:val="24"/>
          <w:szCs w:val="24"/>
        </w:rPr>
        <w:t>the strategy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annex to this</w:t>
      </w:r>
      <w:r>
        <w:rPr>
          <w:spacing w:val="18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recommendation; and,</w:t>
      </w:r>
    </w:p>
    <w:p w14:paraId="50EFD2EF" w14:textId="77777777" w:rsidR="00F27F90" w:rsidRDefault="00000000">
      <w:pPr>
        <w:pStyle w:val="BodyText"/>
        <w:spacing w:before="306" w:line="220" w:lineRule="auto"/>
        <w:ind w:left="612" w:right="792" w:hanging="1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RECOMMENDS </w:t>
      </w:r>
      <w:r>
        <w:rPr>
          <w:spacing w:val="-1"/>
          <w:sz w:val="24"/>
          <w:szCs w:val="24"/>
        </w:rPr>
        <w:t>that</w:t>
      </w:r>
      <w:r>
        <w:rPr>
          <w:spacing w:val="22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National</w:t>
      </w:r>
      <w:r>
        <w:rPr>
          <w:spacing w:val="21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Members and other appropriate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Authorities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providi</w:t>
      </w:r>
      <w:r>
        <w:rPr>
          <w:spacing w:val="-2"/>
          <w:sz w:val="24"/>
          <w:szCs w:val="24"/>
        </w:rPr>
        <w:t>ng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marine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aids to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navigation services follow the strategy as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detailed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-2"/>
          <w:sz w:val="24"/>
          <w:szCs w:val="24"/>
        </w:rPr>
        <w:t>ection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6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of the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annex.</w:t>
      </w:r>
    </w:p>
    <w:p w14:paraId="1B7BF9B0" w14:textId="77777777" w:rsidR="00F27F90" w:rsidRDefault="00F27F90">
      <w:pPr>
        <w:spacing w:line="220" w:lineRule="auto"/>
        <w:rPr>
          <w:sz w:val="24"/>
          <w:szCs w:val="24"/>
        </w:rPr>
        <w:sectPr w:rsidR="00F27F90">
          <w:headerReference w:type="default" r:id="rId13"/>
          <w:footerReference w:type="default" r:id="rId14"/>
          <w:pgSz w:w="11907" w:h="16839"/>
          <w:pgMar w:top="1139" w:right="0" w:bottom="1495" w:left="878" w:header="6" w:footer="850" w:gutter="0"/>
          <w:cols w:space="720"/>
        </w:sectPr>
      </w:pPr>
    </w:p>
    <w:p w14:paraId="7E2686C3" w14:textId="77777777" w:rsidR="00F27F90" w:rsidRDefault="00F27F90">
      <w:pPr>
        <w:spacing w:line="290" w:lineRule="auto"/>
      </w:pPr>
    </w:p>
    <w:p w14:paraId="270CDF07" w14:textId="77777777" w:rsidR="00F27F90" w:rsidRDefault="00F27F90">
      <w:pPr>
        <w:spacing w:line="290" w:lineRule="auto"/>
      </w:pPr>
    </w:p>
    <w:sdt>
      <w:sdtPr>
        <w:rPr>
          <w:sz w:val="24"/>
          <w:szCs w:val="24"/>
        </w:rPr>
        <w:id w:val="1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33D4D082" w14:textId="77777777" w:rsidR="00F27F90" w:rsidRDefault="00000000">
          <w:pPr>
            <w:pStyle w:val="BodyText"/>
            <w:tabs>
              <w:tab w:val="right" w:leader="dot" w:pos="9665"/>
            </w:tabs>
            <w:spacing w:before="74" w:line="179" w:lineRule="auto"/>
            <w:ind w:left="31"/>
            <w:rPr>
              <w:sz w:val="24"/>
              <w:szCs w:val="24"/>
            </w:rPr>
          </w:pPr>
          <w:r>
            <w:rPr>
              <w:b/>
              <w:bCs/>
              <w:color w:val="00558C"/>
              <w:sz w:val="24"/>
              <w:szCs w:val="24"/>
            </w:rPr>
            <w:t>ANNEX A         STRATEGY</w:t>
          </w:r>
          <w:r>
            <w:rPr>
              <w:b/>
              <w:bCs/>
              <w:color w:val="00558C"/>
              <w:spacing w:val="15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z w:val="24"/>
              <w:szCs w:val="24"/>
            </w:rPr>
            <w:t>FOR</w:t>
          </w:r>
          <w:r>
            <w:rPr>
              <w:b/>
              <w:bCs/>
              <w:color w:val="00558C"/>
              <w:spacing w:val="17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z w:val="24"/>
              <w:szCs w:val="24"/>
            </w:rPr>
            <w:t>MAIN</w:t>
          </w:r>
          <w:r>
            <w:rPr>
              <w:b/>
              <w:bCs/>
              <w:color w:val="00558C"/>
              <w:spacing w:val="-1"/>
              <w:sz w:val="24"/>
              <w:szCs w:val="24"/>
            </w:rPr>
            <w:t>TAINING</w:t>
          </w:r>
          <w:r>
            <w:rPr>
              <w:b/>
              <w:bCs/>
              <w:color w:val="00558C"/>
              <w:spacing w:val="18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1"/>
              <w:sz w:val="24"/>
              <w:szCs w:val="24"/>
            </w:rPr>
            <w:t>RACON SERVICE CAPABILITY</w:t>
          </w:r>
          <w:r>
            <w:rPr>
              <w:b/>
              <w:bCs/>
              <w:color w:val="00558C"/>
              <w:spacing w:val="20"/>
              <w:w w:val="101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13"/>
              <w:w w:val="101"/>
              <w:sz w:val="24"/>
              <w:szCs w:val="24"/>
            </w:rPr>
            <w:t xml:space="preserve"> </w:t>
          </w:r>
          <w:hyperlink w:anchor="bookmark1" w:history="1">
            <w:r>
              <w:rPr>
                <w:b/>
                <w:bCs/>
                <w:color w:val="00558C"/>
                <w:sz w:val="24"/>
                <w:szCs w:val="24"/>
              </w:rPr>
              <w:t>5</w:t>
            </w:r>
          </w:hyperlink>
        </w:p>
        <w:p w14:paraId="064FD137" w14:textId="77777777" w:rsidR="00F27F90" w:rsidRDefault="00000000">
          <w:pPr>
            <w:pStyle w:val="BodyText"/>
            <w:tabs>
              <w:tab w:val="right" w:leader="dot" w:pos="9665"/>
            </w:tabs>
            <w:spacing w:before="119" w:line="179" w:lineRule="auto"/>
            <w:ind w:left="46"/>
            <w:rPr>
              <w:sz w:val="24"/>
              <w:szCs w:val="24"/>
            </w:rPr>
          </w:pPr>
          <w:r>
            <w:rPr>
              <w:b/>
              <w:bCs/>
              <w:color w:val="00558C"/>
              <w:spacing w:val="-3"/>
              <w:sz w:val="24"/>
              <w:szCs w:val="24"/>
            </w:rPr>
            <w:t>1</w:t>
          </w:r>
          <w:r>
            <w:rPr>
              <w:b/>
              <w:bCs/>
              <w:color w:val="00558C"/>
              <w:spacing w:val="4"/>
              <w:sz w:val="24"/>
              <w:szCs w:val="24"/>
            </w:rPr>
            <w:t xml:space="preserve">        </w:t>
          </w:r>
          <w:r>
            <w:rPr>
              <w:b/>
              <w:bCs/>
              <w:color w:val="00558C"/>
              <w:spacing w:val="-3"/>
              <w:sz w:val="24"/>
              <w:szCs w:val="24"/>
            </w:rPr>
            <w:t>INTRODUCTION</w:t>
          </w:r>
          <w:r>
            <w:rPr>
              <w:b/>
              <w:bCs/>
              <w:color w:val="00558C"/>
              <w:spacing w:val="20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13"/>
              <w:w w:val="101"/>
              <w:sz w:val="24"/>
              <w:szCs w:val="24"/>
            </w:rPr>
            <w:t xml:space="preserve"> </w:t>
          </w:r>
          <w:hyperlink w:anchor="bookmark2" w:history="1">
            <w:r>
              <w:rPr>
                <w:b/>
                <w:bCs/>
                <w:color w:val="00558C"/>
                <w:sz w:val="24"/>
                <w:szCs w:val="24"/>
              </w:rPr>
              <w:t>5</w:t>
            </w:r>
          </w:hyperlink>
        </w:p>
        <w:p w14:paraId="3F19D11F" w14:textId="77777777" w:rsidR="00F27F90" w:rsidRDefault="00000000">
          <w:pPr>
            <w:pStyle w:val="BodyText"/>
            <w:tabs>
              <w:tab w:val="right" w:leader="dot" w:pos="9665"/>
            </w:tabs>
            <w:spacing w:before="122" w:line="179" w:lineRule="auto"/>
            <w:ind w:left="39"/>
            <w:rPr>
              <w:sz w:val="24"/>
              <w:szCs w:val="24"/>
            </w:rPr>
          </w:pPr>
          <w:r>
            <w:rPr>
              <w:b/>
              <w:bCs/>
              <w:color w:val="00558C"/>
              <w:spacing w:val="-2"/>
              <w:sz w:val="24"/>
              <w:szCs w:val="24"/>
            </w:rPr>
            <w:t>2</w:t>
          </w:r>
          <w:r>
            <w:rPr>
              <w:b/>
              <w:bCs/>
              <w:color w:val="00558C"/>
              <w:spacing w:val="5"/>
              <w:sz w:val="24"/>
              <w:szCs w:val="24"/>
            </w:rPr>
            <w:t xml:space="preserve">        </w:t>
          </w:r>
          <w:r>
            <w:rPr>
              <w:b/>
              <w:bCs/>
              <w:color w:val="00558C"/>
              <w:spacing w:val="-2"/>
              <w:sz w:val="24"/>
              <w:szCs w:val="24"/>
            </w:rPr>
            <w:t xml:space="preserve">PRESENT SITUATION 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13"/>
              <w:w w:val="101"/>
              <w:sz w:val="24"/>
              <w:szCs w:val="24"/>
            </w:rPr>
            <w:t xml:space="preserve"> </w:t>
          </w:r>
          <w:hyperlink w:anchor="bookmark3" w:history="1">
            <w:r>
              <w:rPr>
                <w:b/>
                <w:bCs/>
                <w:color w:val="00558C"/>
                <w:sz w:val="24"/>
                <w:szCs w:val="24"/>
              </w:rPr>
              <w:t>5</w:t>
            </w:r>
          </w:hyperlink>
        </w:p>
        <w:p w14:paraId="5C785732" w14:textId="77777777" w:rsidR="00F27F90" w:rsidRDefault="00000000">
          <w:pPr>
            <w:pStyle w:val="BodyText"/>
            <w:tabs>
              <w:tab w:val="right" w:leader="dot" w:pos="9665"/>
            </w:tabs>
            <w:spacing w:before="122" w:line="179" w:lineRule="auto"/>
            <w:ind w:left="38"/>
            <w:rPr>
              <w:sz w:val="24"/>
              <w:szCs w:val="24"/>
            </w:rPr>
          </w:pPr>
          <w:r>
            <w:rPr>
              <w:b/>
              <w:bCs/>
              <w:color w:val="00558C"/>
              <w:spacing w:val="-1"/>
              <w:sz w:val="24"/>
              <w:szCs w:val="24"/>
            </w:rPr>
            <w:t>3        TECHNICAL</w:t>
          </w:r>
          <w:r>
            <w:rPr>
              <w:b/>
              <w:bCs/>
              <w:color w:val="00558C"/>
              <w:spacing w:val="29"/>
              <w:sz w:val="24"/>
              <w:szCs w:val="24"/>
            </w:rPr>
            <w:t xml:space="preserve"> </w:t>
          </w:r>
          <w:proofErr w:type="gramStart"/>
          <w:r>
            <w:rPr>
              <w:b/>
              <w:bCs/>
              <w:color w:val="00558C"/>
              <w:spacing w:val="-1"/>
              <w:sz w:val="24"/>
              <w:szCs w:val="24"/>
            </w:rPr>
            <w:t>BACKGROUND</w:t>
          </w:r>
          <w:proofErr w:type="gramEnd"/>
          <w:r>
            <w:rPr>
              <w:b/>
              <w:bCs/>
              <w:color w:val="00558C"/>
              <w:spacing w:val="13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13"/>
              <w:w w:val="101"/>
              <w:sz w:val="24"/>
              <w:szCs w:val="24"/>
            </w:rPr>
            <w:t xml:space="preserve"> </w:t>
          </w:r>
          <w:hyperlink w:anchor="bookmark4" w:history="1">
            <w:r>
              <w:rPr>
                <w:b/>
                <w:bCs/>
                <w:color w:val="00558C"/>
                <w:sz w:val="24"/>
                <w:szCs w:val="24"/>
              </w:rPr>
              <w:t>5</w:t>
            </w:r>
          </w:hyperlink>
        </w:p>
        <w:p w14:paraId="0FB5F734" w14:textId="77777777" w:rsidR="00F27F90" w:rsidRDefault="00000000">
          <w:pPr>
            <w:pStyle w:val="BodyText"/>
            <w:tabs>
              <w:tab w:val="right" w:leader="dot" w:pos="9665"/>
            </w:tabs>
            <w:spacing w:before="119" w:line="179" w:lineRule="auto"/>
            <w:ind w:left="33"/>
            <w:rPr>
              <w:sz w:val="24"/>
              <w:szCs w:val="24"/>
            </w:rPr>
          </w:pPr>
          <w:r>
            <w:rPr>
              <w:b/>
              <w:bCs/>
              <w:color w:val="00558C"/>
              <w:spacing w:val="-2"/>
              <w:sz w:val="24"/>
              <w:szCs w:val="24"/>
            </w:rPr>
            <w:t>4        THE</w:t>
          </w:r>
          <w:r>
            <w:rPr>
              <w:b/>
              <w:bCs/>
              <w:color w:val="00558C"/>
              <w:spacing w:val="29"/>
              <w:w w:val="101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2"/>
              <w:sz w:val="24"/>
              <w:szCs w:val="24"/>
            </w:rPr>
            <w:t>ROLE</w:t>
          </w:r>
          <w:r>
            <w:rPr>
              <w:b/>
              <w:bCs/>
              <w:color w:val="00558C"/>
              <w:spacing w:val="8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2"/>
              <w:sz w:val="24"/>
              <w:szCs w:val="24"/>
            </w:rPr>
            <w:t>OF</w:t>
          </w:r>
          <w:r>
            <w:rPr>
              <w:b/>
              <w:bCs/>
              <w:color w:val="00558C"/>
              <w:spacing w:val="18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2"/>
              <w:sz w:val="24"/>
              <w:szCs w:val="24"/>
            </w:rPr>
            <w:t xml:space="preserve">RACONS 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12"/>
              <w:sz w:val="24"/>
              <w:szCs w:val="24"/>
            </w:rPr>
            <w:t xml:space="preserve"> </w:t>
          </w:r>
          <w:hyperlink w:anchor="bookmark5" w:history="1">
            <w:r>
              <w:rPr>
                <w:b/>
                <w:bCs/>
                <w:color w:val="00558C"/>
                <w:sz w:val="24"/>
                <w:szCs w:val="24"/>
              </w:rPr>
              <w:t>6</w:t>
            </w:r>
          </w:hyperlink>
        </w:p>
        <w:p w14:paraId="52D937CB" w14:textId="77777777" w:rsidR="00F27F90" w:rsidRDefault="00000000">
          <w:pPr>
            <w:pStyle w:val="BodyText"/>
            <w:tabs>
              <w:tab w:val="right" w:leader="dot" w:pos="9665"/>
            </w:tabs>
            <w:spacing w:before="122" w:line="179" w:lineRule="auto"/>
            <w:ind w:left="40"/>
            <w:rPr>
              <w:sz w:val="24"/>
              <w:szCs w:val="24"/>
            </w:rPr>
          </w:pPr>
          <w:r>
            <w:rPr>
              <w:b/>
              <w:bCs/>
              <w:color w:val="00558C"/>
              <w:spacing w:val="-1"/>
              <w:sz w:val="24"/>
              <w:szCs w:val="24"/>
            </w:rPr>
            <w:t>5        OPTIONS</w:t>
          </w:r>
          <w:r>
            <w:rPr>
              <w:b/>
              <w:bCs/>
              <w:color w:val="00558C"/>
              <w:spacing w:val="15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1"/>
              <w:sz w:val="24"/>
              <w:szCs w:val="24"/>
            </w:rPr>
            <w:t>FOR</w:t>
          </w:r>
          <w:r>
            <w:rPr>
              <w:b/>
              <w:bCs/>
              <w:color w:val="00558C"/>
              <w:spacing w:val="16"/>
              <w:w w:val="101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1"/>
              <w:sz w:val="24"/>
              <w:szCs w:val="24"/>
            </w:rPr>
            <w:t>RACO</w:t>
          </w:r>
          <w:r>
            <w:rPr>
              <w:b/>
              <w:bCs/>
              <w:color w:val="00558C"/>
              <w:spacing w:val="-2"/>
              <w:sz w:val="24"/>
              <w:szCs w:val="24"/>
            </w:rPr>
            <w:t>N</w:t>
          </w:r>
          <w:r>
            <w:rPr>
              <w:b/>
              <w:bCs/>
              <w:color w:val="00558C"/>
              <w:spacing w:val="8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2"/>
              <w:sz w:val="24"/>
              <w:szCs w:val="24"/>
            </w:rPr>
            <w:t>SERVICES</w:t>
          </w:r>
          <w:r>
            <w:rPr>
              <w:b/>
              <w:bCs/>
              <w:color w:val="00558C"/>
              <w:spacing w:val="18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12"/>
              <w:sz w:val="24"/>
              <w:szCs w:val="24"/>
            </w:rPr>
            <w:t xml:space="preserve"> </w:t>
          </w:r>
          <w:hyperlink w:anchor="bookmark6" w:history="1">
            <w:r>
              <w:rPr>
                <w:b/>
                <w:bCs/>
                <w:color w:val="00558C"/>
                <w:sz w:val="24"/>
                <w:szCs w:val="24"/>
              </w:rPr>
              <w:t>7</w:t>
            </w:r>
          </w:hyperlink>
        </w:p>
        <w:p w14:paraId="723E3F89" w14:textId="77777777" w:rsidR="00F27F90" w:rsidRDefault="00000000">
          <w:pPr>
            <w:pStyle w:val="BodyText"/>
            <w:tabs>
              <w:tab w:val="right" w:leader="dot" w:pos="9667"/>
            </w:tabs>
            <w:spacing w:before="138" w:line="181" w:lineRule="auto"/>
            <w:ind w:left="39"/>
            <w:rPr>
              <w:sz w:val="22"/>
              <w:szCs w:val="22"/>
            </w:rPr>
          </w:pPr>
          <w:r>
            <w:rPr>
              <w:color w:val="00558C"/>
              <w:spacing w:val="-3"/>
              <w:sz w:val="22"/>
              <w:szCs w:val="22"/>
            </w:rPr>
            <w:t>5.1      Use</w:t>
          </w:r>
          <w:r>
            <w:rPr>
              <w:color w:val="00558C"/>
              <w:spacing w:val="35"/>
              <w:w w:val="101"/>
              <w:sz w:val="22"/>
              <w:szCs w:val="22"/>
            </w:rPr>
            <w:t xml:space="preserve"> </w:t>
          </w:r>
          <w:r>
            <w:rPr>
              <w:color w:val="00558C"/>
              <w:spacing w:val="-3"/>
              <w:sz w:val="22"/>
              <w:szCs w:val="22"/>
            </w:rPr>
            <w:t>Existing</w:t>
          </w:r>
          <w:r>
            <w:rPr>
              <w:color w:val="00558C"/>
              <w:spacing w:val="18"/>
              <w:w w:val="101"/>
              <w:sz w:val="22"/>
              <w:szCs w:val="22"/>
            </w:rPr>
            <w:t xml:space="preserve"> </w:t>
          </w:r>
          <w:r>
            <w:rPr>
              <w:color w:val="00558C"/>
              <w:spacing w:val="-3"/>
              <w:sz w:val="22"/>
              <w:szCs w:val="22"/>
            </w:rPr>
            <w:t xml:space="preserve">Racons </w:t>
          </w:r>
          <w:r>
            <w:rPr>
              <w:color w:val="00558C"/>
              <w:sz w:val="22"/>
              <w:szCs w:val="22"/>
            </w:rPr>
            <w:tab/>
          </w:r>
          <w:hyperlink w:anchor="bookmark7" w:history="1">
            <w:r>
              <w:rPr>
                <w:color w:val="00558C"/>
                <w:spacing w:val="3"/>
                <w:sz w:val="22"/>
                <w:szCs w:val="22"/>
              </w:rPr>
              <w:t>7</w:t>
            </w:r>
          </w:hyperlink>
        </w:p>
        <w:p w14:paraId="59184DF9" w14:textId="77777777" w:rsidR="00F27F90" w:rsidRDefault="00000000">
          <w:pPr>
            <w:pStyle w:val="BodyText"/>
            <w:tabs>
              <w:tab w:val="right" w:leader="dot" w:pos="9667"/>
            </w:tabs>
            <w:spacing w:before="136" w:line="181" w:lineRule="auto"/>
            <w:ind w:left="39"/>
            <w:rPr>
              <w:sz w:val="22"/>
              <w:szCs w:val="22"/>
            </w:rPr>
          </w:pPr>
          <w:r>
            <w:rPr>
              <w:color w:val="00558C"/>
              <w:spacing w:val="-2"/>
              <w:sz w:val="22"/>
              <w:szCs w:val="22"/>
            </w:rPr>
            <w:t>5.2      Improve</w:t>
          </w:r>
          <w:r>
            <w:rPr>
              <w:color w:val="00558C"/>
              <w:spacing w:val="22"/>
              <w:w w:val="101"/>
              <w:sz w:val="22"/>
              <w:szCs w:val="22"/>
            </w:rPr>
            <w:t xml:space="preserve"> </w:t>
          </w:r>
          <w:r>
            <w:rPr>
              <w:color w:val="00558C"/>
              <w:spacing w:val="-2"/>
              <w:sz w:val="22"/>
              <w:szCs w:val="22"/>
            </w:rPr>
            <w:t>Existing</w:t>
          </w:r>
          <w:r>
            <w:rPr>
              <w:color w:val="00558C"/>
              <w:spacing w:val="16"/>
              <w:sz w:val="22"/>
              <w:szCs w:val="22"/>
            </w:rPr>
            <w:t xml:space="preserve"> </w:t>
          </w:r>
          <w:r>
            <w:rPr>
              <w:color w:val="00558C"/>
              <w:spacing w:val="-2"/>
              <w:sz w:val="22"/>
              <w:szCs w:val="22"/>
            </w:rPr>
            <w:t>Racons</w:t>
          </w:r>
          <w:r>
            <w:rPr>
              <w:color w:val="00558C"/>
              <w:sz w:val="22"/>
              <w:szCs w:val="22"/>
            </w:rPr>
            <w:tab/>
          </w:r>
          <w:hyperlink w:anchor="bookmark8" w:history="1">
            <w:r>
              <w:rPr>
                <w:color w:val="00558C"/>
                <w:spacing w:val="3"/>
                <w:sz w:val="22"/>
                <w:szCs w:val="22"/>
              </w:rPr>
              <w:t>7</w:t>
            </w:r>
          </w:hyperlink>
        </w:p>
        <w:p w14:paraId="1474362E" w14:textId="77777777" w:rsidR="00F27F90" w:rsidRDefault="00000000">
          <w:pPr>
            <w:pStyle w:val="BodyText"/>
            <w:tabs>
              <w:tab w:val="right" w:leader="dot" w:pos="9667"/>
            </w:tabs>
            <w:spacing w:before="131" w:line="187" w:lineRule="auto"/>
            <w:ind w:left="39"/>
            <w:rPr>
              <w:sz w:val="22"/>
              <w:szCs w:val="22"/>
            </w:rPr>
          </w:pPr>
          <w:r>
            <w:rPr>
              <w:color w:val="00558C"/>
              <w:spacing w:val="-2"/>
              <w:sz w:val="22"/>
              <w:szCs w:val="22"/>
            </w:rPr>
            <w:t>5.3      Enhanced</w:t>
          </w:r>
          <w:r>
            <w:rPr>
              <w:color w:val="00558C"/>
              <w:spacing w:val="25"/>
              <w:sz w:val="22"/>
              <w:szCs w:val="22"/>
            </w:rPr>
            <w:t xml:space="preserve"> </w:t>
          </w:r>
          <w:r>
            <w:rPr>
              <w:color w:val="00558C"/>
              <w:spacing w:val="-2"/>
              <w:sz w:val="22"/>
              <w:szCs w:val="22"/>
            </w:rPr>
            <w:t>Racons</w:t>
          </w:r>
          <w:r>
            <w:rPr>
              <w:color w:val="00558C"/>
              <w:sz w:val="22"/>
              <w:szCs w:val="22"/>
            </w:rPr>
            <w:tab/>
          </w:r>
          <w:hyperlink w:anchor="bookmark9" w:history="1">
            <w:r>
              <w:rPr>
                <w:color w:val="00558C"/>
                <w:spacing w:val="3"/>
                <w:sz w:val="22"/>
                <w:szCs w:val="22"/>
              </w:rPr>
              <w:t>7</w:t>
            </w:r>
          </w:hyperlink>
        </w:p>
        <w:p w14:paraId="494F4BB1" w14:textId="77777777" w:rsidR="00F27F90" w:rsidRDefault="00000000">
          <w:pPr>
            <w:pStyle w:val="BodyText"/>
            <w:tabs>
              <w:tab w:val="right" w:leader="dot" w:pos="9667"/>
            </w:tabs>
            <w:spacing w:before="132" w:line="187" w:lineRule="auto"/>
            <w:ind w:left="39"/>
            <w:rPr>
              <w:sz w:val="22"/>
              <w:szCs w:val="22"/>
            </w:rPr>
          </w:pPr>
          <w:r>
            <w:rPr>
              <w:color w:val="00558C"/>
              <w:spacing w:val="-2"/>
              <w:sz w:val="22"/>
              <w:szCs w:val="22"/>
            </w:rPr>
            <w:t>5.4      Universal</w:t>
          </w:r>
          <w:r>
            <w:rPr>
              <w:color w:val="00558C"/>
              <w:spacing w:val="17"/>
              <w:w w:val="101"/>
              <w:sz w:val="22"/>
              <w:szCs w:val="22"/>
            </w:rPr>
            <w:t xml:space="preserve"> </w:t>
          </w:r>
          <w:r>
            <w:rPr>
              <w:color w:val="00558C"/>
              <w:spacing w:val="-2"/>
              <w:sz w:val="22"/>
              <w:szCs w:val="22"/>
            </w:rPr>
            <w:t>Radar</w:t>
          </w:r>
          <w:r>
            <w:rPr>
              <w:color w:val="00558C"/>
              <w:spacing w:val="19"/>
              <w:sz w:val="22"/>
              <w:szCs w:val="22"/>
            </w:rPr>
            <w:t xml:space="preserve"> </w:t>
          </w:r>
          <w:r>
            <w:rPr>
              <w:color w:val="00558C"/>
              <w:spacing w:val="-2"/>
              <w:sz w:val="22"/>
              <w:szCs w:val="22"/>
            </w:rPr>
            <w:t>Beacon</w:t>
          </w:r>
          <w:r>
            <w:rPr>
              <w:color w:val="00558C"/>
              <w:spacing w:val="19"/>
              <w:sz w:val="22"/>
              <w:szCs w:val="22"/>
            </w:rPr>
            <w:t xml:space="preserve"> </w:t>
          </w:r>
          <w:r>
            <w:rPr>
              <w:color w:val="00558C"/>
              <w:sz w:val="22"/>
              <w:szCs w:val="22"/>
            </w:rPr>
            <w:tab/>
          </w:r>
          <w:hyperlink w:anchor="bookmark10" w:history="1">
            <w:r>
              <w:rPr>
                <w:color w:val="00558C"/>
                <w:spacing w:val="3"/>
                <w:sz w:val="22"/>
                <w:szCs w:val="22"/>
              </w:rPr>
              <w:t>7</w:t>
            </w:r>
          </w:hyperlink>
        </w:p>
        <w:p w14:paraId="02179BFF" w14:textId="77777777" w:rsidR="00F27F90" w:rsidRDefault="00000000">
          <w:pPr>
            <w:pStyle w:val="BodyText"/>
            <w:tabs>
              <w:tab w:val="right" w:leader="dot" w:pos="9667"/>
            </w:tabs>
            <w:spacing w:before="129" w:line="187" w:lineRule="auto"/>
            <w:ind w:left="39"/>
            <w:rPr>
              <w:sz w:val="22"/>
              <w:szCs w:val="22"/>
            </w:rPr>
          </w:pPr>
          <w:r>
            <w:rPr>
              <w:color w:val="00558C"/>
              <w:spacing w:val="-2"/>
              <w:sz w:val="22"/>
              <w:szCs w:val="22"/>
            </w:rPr>
            <w:t>5.5      Secondary</w:t>
          </w:r>
          <w:r>
            <w:rPr>
              <w:color w:val="00558C"/>
              <w:spacing w:val="26"/>
              <w:sz w:val="22"/>
              <w:szCs w:val="22"/>
            </w:rPr>
            <w:t xml:space="preserve"> </w:t>
          </w:r>
          <w:r>
            <w:rPr>
              <w:color w:val="00558C"/>
              <w:spacing w:val="-2"/>
              <w:sz w:val="22"/>
              <w:szCs w:val="22"/>
            </w:rPr>
            <w:t>Radar</w:t>
          </w:r>
          <w:r>
            <w:rPr>
              <w:color w:val="00558C"/>
              <w:sz w:val="22"/>
              <w:szCs w:val="22"/>
            </w:rPr>
            <w:tab/>
          </w:r>
          <w:hyperlink w:anchor="bookmark11" w:history="1">
            <w:r>
              <w:rPr>
                <w:color w:val="00558C"/>
                <w:spacing w:val="3"/>
                <w:sz w:val="22"/>
                <w:szCs w:val="22"/>
              </w:rPr>
              <w:t>7</w:t>
            </w:r>
          </w:hyperlink>
        </w:p>
        <w:p w14:paraId="5EC83F2E" w14:textId="77777777" w:rsidR="00F27F90" w:rsidRDefault="00000000">
          <w:pPr>
            <w:pStyle w:val="BodyText"/>
            <w:tabs>
              <w:tab w:val="right" w:leader="dot" w:pos="9667"/>
            </w:tabs>
            <w:spacing w:before="132" w:line="187" w:lineRule="auto"/>
            <w:ind w:left="39"/>
            <w:rPr>
              <w:sz w:val="22"/>
              <w:szCs w:val="22"/>
            </w:rPr>
          </w:pPr>
          <w:r>
            <w:rPr>
              <w:color w:val="00558C"/>
              <w:spacing w:val="-1"/>
              <w:sz w:val="22"/>
              <w:szCs w:val="22"/>
            </w:rPr>
            <w:t xml:space="preserve">5.6      </w:t>
          </w:r>
          <w:proofErr w:type="gramStart"/>
          <w:r>
            <w:rPr>
              <w:color w:val="00558C"/>
              <w:spacing w:val="-1"/>
              <w:sz w:val="22"/>
              <w:szCs w:val="22"/>
            </w:rPr>
            <w:t>Non-radar</w:t>
          </w:r>
          <w:proofErr w:type="gramEnd"/>
          <w:r>
            <w:rPr>
              <w:color w:val="00558C"/>
              <w:spacing w:val="-1"/>
              <w:sz w:val="22"/>
              <w:szCs w:val="22"/>
            </w:rPr>
            <w:t xml:space="preserve"> technology </w:t>
          </w:r>
          <w:r>
            <w:rPr>
              <w:color w:val="00558C"/>
              <w:sz w:val="22"/>
              <w:szCs w:val="22"/>
            </w:rPr>
            <w:tab/>
          </w:r>
          <w:hyperlink w:anchor="bookmark12" w:history="1">
            <w:r>
              <w:rPr>
                <w:color w:val="00558C"/>
                <w:spacing w:val="3"/>
                <w:sz w:val="22"/>
                <w:szCs w:val="22"/>
              </w:rPr>
              <w:t>7</w:t>
            </w:r>
          </w:hyperlink>
        </w:p>
        <w:p w14:paraId="432CB4BC" w14:textId="77777777" w:rsidR="00F27F90" w:rsidRDefault="00000000">
          <w:pPr>
            <w:pStyle w:val="BodyText"/>
            <w:tabs>
              <w:tab w:val="right" w:leader="dot" w:pos="9665"/>
            </w:tabs>
            <w:spacing w:before="123" w:line="179" w:lineRule="auto"/>
            <w:ind w:left="38"/>
            <w:rPr>
              <w:sz w:val="24"/>
              <w:szCs w:val="24"/>
            </w:rPr>
          </w:pPr>
          <w:r>
            <w:rPr>
              <w:b/>
              <w:bCs/>
              <w:color w:val="00558C"/>
              <w:spacing w:val="-1"/>
              <w:sz w:val="24"/>
              <w:szCs w:val="24"/>
            </w:rPr>
            <w:t>6        THE</w:t>
          </w:r>
          <w:r>
            <w:rPr>
              <w:b/>
              <w:bCs/>
              <w:color w:val="00558C"/>
              <w:spacing w:val="20"/>
              <w:w w:val="101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1"/>
              <w:sz w:val="24"/>
              <w:szCs w:val="24"/>
            </w:rPr>
            <w:t xml:space="preserve">STRATEGY 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9"/>
              <w:sz w:val="24"/>
              <w:szCs w:val="24"/>
            </w:rPr>
            <w:t xml:space="preserve"> </w:t>
          </w:r>
          <w:hyperlink w:anchor="bookmark13" w:history="1">
            <w:r>
              <w:rPr>
                <w:b/>
                <w:bCs/>
                <w:color w:val="00558C"/>
                <w:sz w:val="24"/>
                <w:szCs w:val="24"/>
              </w:rPr>
              <w:t>8</w:t>
            </w:r>
          </w:hyperlink>
        </w:p>
        <w:p w14:paraId="251E65CB" w14:textId="77777777" w:rsidR="00F27F90" w:rsidRDefault="00000000">
          <w:pPr>
            <w:pStyle w:val="BodyText"/>
            <w:tabs>
              <w:tab w:val="right" w:leader="dot" w:pos="9665"/>
            </w:tabs>
            <w:spacing w:before="119" w:line="179" w:lineRule="auto"/>
            <w:ind w:left="38"/>
            <w:rPr>
              <w:sz w:val="24"/>
              <w:szCs w:val="24"/>
            </w:rPr>
          </w:pPr>
          <w:r>
            <w:rPr>
              <w:b/>
              <w:bCs/>
              <w:color w:val="00558C"/>
              <w:spacing w:val="-3"/>
              <w:sz w:val="24"/>
              <w:szCs w:val="24"/>
            </w:rPr>
            <w:t>7</w:t>
          </w:r>
          <w:r>
            <w:rPr>
              <w:b/>
              <w:bCs/>
              <w:color w:val="00558C"/>
              <w:spacing w:val="4"/>
              <w:sz w:val="24"/>
              <w:szCs w:val="24"/>
            </w:rPr>
            <w:t xml:space="preserve">        </w:t>
          </w:r>
          <w:r>
            <w:rPr>
              <w:b/>
              <w:bCs/>
              <w:color w:val="00558C"/>
              <w:spacing w:val="-3"/>
              <w:sz w:val="24"/>
              <w:szCs w:val="24"/>
            </w:rPr>
            <w:t>REFERENCES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9"/>
              <w:sz w:val="24"/>
              <w:szCs w:val="24"/>
            </w:rPr>
            <w:t xml:space="preserve"> </w:t>
          </w:r>
          <w:hyperlink w:anchor="bookmark14" w:history="1">
            <w:r>
              <w:rPr>
                <w:b/>
                <w:bCs/>
                <w:color w:val="00558C"/>
                <w:sz w:val="24"/>
                <w:szCs w:val="24"/>
              </w:rPr>
              <w:t>8</w:t>
            </w:r>
          </w:hyperlink>
        </w:p>
        <w:p w14:paraId="1A33D9E4" w14:textId="77777777" w:rsidR="00F27F90" w:rsidRDefault="00F27F90">
          <w:pPr>
            <w:spacing w:line="366" w:lineRule="auto"/>
          </w:pPr>
        </w:p>
        <w:p w14:paraId="523ABBB2" w14:textId="77777777" w:rsidR="00F27F90" w:rsidRDefault="00000000">
          <w:pPr>
            <w:pStyle w:val="BodyText"/>
            <w:spacing w:before="123" w:line="187" w:lineRule="auto"/>
            <w:ind w:left="56"/>
            <w:rPr>
              <w:sz w:val="40"/>
              <w:szCs w:val="40"/>
            </w:rPr>
          </w:pPr>
          <w:r>
            <w:rPr>
              <w:b/>
              <w:bCs/>
              <w:color w:val="009FE3"/>
              <w:spacing w:val="-2"/>
              <w:sz w:val="40"/>
              <w:szCs w:val="40"/>
            </w:rPr>
            <w:t>List of Tables</w:t>
          </w:r>
        </w:p>
        <w:p w14:paraId="323F7A86" w14:textId="77777777" w:rsidR="00F27F90" w:rsidRDefault="00F27F90">
          <w:pPr>
            <w:spacing w:line="258" w:lineRule="auto"/>
          </w:pPr>
        </w:p>
        <w:p w14:paraId="484C3EDF" w14:textId="77777777" w:rsidR="00F27F90" w:rsidRDefault="00000000">
          <w:pPr>
            <w:pStyle w:val="BodyText"/>
            <w:tabs>
              <w:tab w:val="right" w:leader="dot" w:pos="9669"/>
            </w:tabs>
            <w:spacing w:before="67" w:line="188" w:lineRule="auto"/>
            <w:ind w:left="46"/>
            <w:rPr>
              <w:sz w:val="22"/>
              <w:szCs w:val="22"/>
            </w:rPr>
          </w:pPr>
          <w:r>
            <w:rPr>
              <w:i/>
              <w:iCs/>
              <w:color w:val="00558C"/>
              <w:sz w:val="22"/>
              <w:szCs w:val="22"/>
            </w:rPr>
            <w:t>Table 1                Comparison of</w:t>
          </w:r>
          <w:r>
            <w:rPr>
              <w:i/>
              <w:iCs/>
              <w:color w:val="00558C"/>
              <w:spacing w:val="-12"/>
              <w:sz w:val="22"/>
              <w:szCs w:val="22"/>
            </w:rPr>
            <w:t xml:space="preserve"> </w:t>
          </w:r>
          <w:r>
            <w:rPr>
              <w:i/>
              <w:iCs/>
              <w:color w:val="00558C"/>
              <w:sz w:val="22"/>
              <w:szCs w:val="22"/>
            </w:rPr>
            <w:t>characteristics of</w:t>
          </w:r>
          <w:r>
            <w:rPr>
              <w:i/>
              <w:iCs/>
              <w:color w:val="00558C"/>
              <w:spacing w:val="-12"/>
              <w:sz w:val="22"/>
              <w:szCs w:val="22"/>
            </w:rPr>
            <w:t xml:space="preserve"> </w:t>
          </w:r>
          <w:r>
            <w:rPr>
              <w:i/>
              <w:iCs/>
              <w:color w:val="00558C"/>
              <w:sz w:val="22"/>
              <w:szCs w:val="22"/>
            </w:rPr>
            <w:t>conventional and typ</w:t>
          </w:r>
          <w:r>
            <w:rPr>
              <w:i/>
              <w:iCs/>
              <w:color w:val="00558C"/>
              <w:spacing w:val="-1"/>
              <w:sz w:val="22"/>
              <w:szCs w:val="22"/>
            </w:rPr>
            <w:t xml:space="preserve">ical NT radars </w:t>
          </w:r>
          <w:r>
            <w:rPr>
              <w:color w:val="00558C"/>
              <w:sz w:val="22"/>
              <w:szCs w:val="22"/>
            </w:rPr>
            <w:tab/>
          </w:r>
          <w:hyperlink w:anchor="bookmark15" w:history="1">
            <w:r>
              <w:rPr>
                <w:i/>
                <w:iCs/>
                <w:color w:val="00558C"/>
                <w:spacing w:val="3"/>
                <w:sz w:val="22"/>
                <w:szCs w:val="22"/>
              </w:rPr>
              <w:t>6</w:t>
            </w:r>
          </w:hyperlink>
        </w:p>
      </w:sdtContent>
    </w:sdt>
    <w:p w14:paraId="3014C2D6" w14:textId="77777777" w:rsidR="00F27F90" w:rsidRDefault="00F27F90">
      <w:pPr>
        <w:spacing w:line="188" w:lineRule="auto"/>
        <w:rPr>
          <w:sz w:val="22"/>
          <w:szCs w:val="22"/>
        </w:rPr>
        <w:sectPr w:rsidR="00F27F90">
          <w:headerReference w:type="default" r:id="rId15"/>
          <w:footerReference w:type="default" r:id="rId16"/>
          <w:pgSz w:w="11907" w:h="16839"/>
          <w:pgMar w:top="2394" w:right="0" w:bottom="1495" w:left="878" w:header="0" w:footer="850" w:gutter="0"/>
          <w:cols w:space="720"/>
        </w:sectPr>
      </w:pPr>
    </w:p>
    <w:p w14:paraId="27834CB5" w14:textId="77777777" w:rsidR="00F27F90" w:rsidRDefault="00000000">
      <w:pPr>
        <w:pStyle w:val="BodyText"/>
        <w:spacing w:before="36" w:line="179" w:lineRule="auto"/>
        <w:ind w:left="31"/>
        <w:rPr>
          <w:sz w:val="28"/>
          <w:szCs w:val="28"/>
        </w:rPr>
      </w:pPr>
      <w:bookmarkStart w:id="30" w:name="bookmark3"/>
      <w:bookmarkStart w:id="31" w:name="bookmark2"/>
      <w:bookmarkStart w:id="32" w:name="bookmark1"/>
      <w:bookmarkStart w:id="33" w:name="bookmark4"/>
      <w:bookmarkEnd w:id="30"/>
      <w:bookmarkEnd w:id="31"/>
      <w:bookmarkEnd w:id="32"/>
      <w:bookmarkEnd w:id="33"/>
      <w:r>
        <w:rPr>
          <w:b/>
          <w:bCs/>
          <w:color w:val="00558C"/>
          <w:sz w:val="28"/>
          <w:szCs w:val="28"/>
        </w:rPr>
        <w:lastRenderedPageBreak/>
        <w:t>ANNEX A     STRATEGY</w:t>
      </w:r>
      <w:r>
        <w:rPr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b/>
          <w:bCs/>
          <w:color w:val="00558C"/>
          <w:sz w:val="28"/>
          <w:szCs w:val="28"/>
        </w:rPr>
        <w:t>FOR</w:t>
      </w:r>
      <w:r>
        <w:rPr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b/>
          <w:bCs/>
          <w:color w:val="00558C"/>
          <w:sz w:val="28"/>
          <w:szCs w:val="28"/>
        </w:rPr>
        <w:t>MAI</w:t>
      </w:r>
      <w:r>
        <w:rPr>
          <w:b/>
          <w:bCs/>
          <w:color w:val="00558C"/>
          <w:spacing w:val="-1"/>
          <w:sz w:val="28"/>
          <w:szCs w:val="28"/>
        </w:rPr>
        <w:t>NTAINING</w:t>
      </w:r>
      <w:r>
        <w:rPr>
          <w:b/>
          <w:bCs/>
          <w:color w:val="00558C"/>
          <w:spacing w:val="19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1"/>
          <w:sz w:val="28"/>
          <w:szCs w:val="28"/>
        </w:rPr>
        <w:t>RACON SERVICE</w:t>
      </w:r>
      <w:r>
        <w:rPr>
          <w:b/>
          <w:bCs/>
          <w:color w:val="00558C"/>
          <w:spacing w:val="9"/>
          <w:sz w:val="28"/>
          <w:szCs w:val="28"/>
        </w:rPr>
        <w:t xml:space="preserve"> </w:t>
      </w:r>
      <w:r>
        <w:rPr>
          <w:b/>
          <w:bCs/>
          <w:color w:val="00558C"/>
          <w:spacing w:val="-1"/>
          <w:sz w:val="28"/>
          <w:szCs w:val="28"/>
        </w:rPr>
        <w:t>CAPABILITY</w:t>
      </w:r>
    </w:p>
    <w:p w14:paraId="732281BC" w14:textId="77777777" w:rsidR="00F27F90" w:rsidRDefault="00F27F90">
      <w:pPr>
        <w:spacing w:line="360" w:lineRule="auto"/>
      </w:pPr>
    </w:p>
    <w:p w14:paraId="0DD7FC2A" w14:textId="77777777" w:rsidR="00F27F90" w:rsidRDefault="00000000">
      <w:pPr>
        <w:pStyle w:val="BodyText"/>
        <w:spacing w:before="85" w:line="179" w:lineRule="auto"/>
        <w:ind w:left="48"/>
        <w:outlineLvl w:val="0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7369DD3B" wp14:editId="3F5910E7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937260" cy="12065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00558C"/>
          <w:spacing w:val="-3"/>
          <w:sz w:val="28"/>
          <w:szCs w:val="28"/>
        </w:rPr>
        <w:t>1</w:t>
      </w:r>
      <w:r>
        <w:rPr>
          <w:b/>
          <w:bCs/>
          <w:color w:val="00558C"/>
          <w:spacing w:val="1"/>
          <w:sz w:val="28"/>
          <w:szCs w:val="28"/>
        </w:rPr>
        <w:t xml:space="preserve">         </w:t>
      </w:r>
      <w:r>
        <w:rPr>
          <w:b/>
          <w:bCs/>
          <w:color w:val="00558C"/>
          <w:spacing w:val="-3"/>
          <w:sz w:val="28"/>
          <w:szCs w:val="28"/>
        </w:rPr>
        <w:t>INTRODUCTION</w:t>
      </w:r>
    </w:p>
    <w:p w14:paraId="31F19C45" w14:textId="0A66C937" w:rsidR="00F27F90" w:rsidRDefault="00000000">
      <w:pPr>
        <w:pStyle w:val="BodyText"/>
        <w:spacing w:before="304" w:line="233" w:lineRule="auto"/>
        <w:ind w:left="32" w:right="792" w:hanging="2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This strategy deals with the anticipated developments in</w:t>
      </w:r>
      <w:r>
        <w:rPr>
          <w:spacing w:val="14"/>
          <w:w w:val="101"/>
          <w:sz w:val="22"/>
          <w:szCs w:val="22"/>
        </w:rPr>
        <w:t xml:space="preserve"> </w:t>
      </w:r>
      <w:ins w:id="34" w:author="Paul Mueller" w:date="2024-10-22T09:17:00Z">
        <w:r w:rsidR="00C55BA1">
          <w:rPr>
            <w:spacing w:val="14"/>
            <w:w w:val="101"/>
            <w:sz w:val="22"/>
            <w:szCs w:val="22"/>
          </w:rPr>
          <w:t xml:space="preserve">solid-state </w:t>
        </w:r>
      </w:ins>
      <w:r>
        <w:rPr>
          <w:spacing w:val="-1"/>
          <w:sz w:val="22"/>
          <w:szCs w:val="22"/>
        </w:rPr>
        <w:t>radar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over the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next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decade</w:t>
      </w:r>
      <w:ins w:id="35" w:author="Paul Mueller" w:date="2024-10-22T09:17:00Z">
        <w:r w:rsidR="00C55BA1">
          <w:rPr>
            <w:spacing w:val="-1"/>
            <w:sz w:val="22"/>
            <w:szCs w:val="22"/>
          </w:rPr>
          <w:t>s</w:t>
        </w:r>
      </w:ins>
      <w:del w:id="36" w:author="Paul Mueller" w:date="2024-10-22T09:17:00Z">
        <w:r w:rsidDel="00C55BA1">
          <w:rPr>
            <w:spacing w:val="13"/>
            <w:sz w:val="22"/>
            <w:szCs w:val="22"/>
          </w:rPr>
          <w:delText xml:space="preserve"> </w:delText>
        </w:r>
        <w:r w:rsidDel="00C55BA1">
          <w:rPr>
            <w:spacing w:val="-1"/>
            <w:sz w:val="22"/>
            <w:szCs w:val="22"/>
          </w:rPr>
          <w:delText>(</w:delText>
        </w:r>
      </w:del>
      <w:del w:id="37" w:author="Paul Mueller" w:date="2024-10-22T09:12:00Z">
        <w:r w:rsidDel="00C55BA1">
          <w:rPr>
            <w:spacing w:val="-1"/>
            <w:sz w:val="22"/>
            <w:szCs w:val="22"/>
          </w:rPr>
          <w:delText>NT</w:delText>
        </w:r>
        <w:r w:rsidDel="00C55BA1">
          <w:rPr>
            <w:spacing w:val="17"/>
            <w:sz w:val="22"/>
            <w:szCs w:val="22"/>
          </w:rPr>
          <w:delText xml:space="preserve"> </w:delText>
        </w:r>
        <w:r w:rsidDel="00C55BA1">
          <w:rPr>
            <w:spacing w:val="-1"/>
            <w:sz w:val="22"/>
            <w:szCs w:val="22"/>
          </w:rPr>
          <w:delText>R</w:delText>
        </w:r>
      </w:del>
      <w:del w:id="38" w:author="Paul Mueller" w:date="2024-10-22T09:17:00Z">
        <w:r w:rsidDel="00C55BA1">
          <w:rPr>
            <w:spacing w:val="-1"/>
            <w:sz w:val="22"/>
            <w:szCs w:val="22"/>
          </w:rPr>
          <w:delText>a</w:delText>
        </w:r>
        <w:r w:rsidDel="00C55BA1">
          <w:rPr>
            <w:spacing w:val="-2"/>
            <w:sz w:val="22"/>
            <w:szCs w:val="22"/>
          </w:rPr>
          <w:delText>dar)</w:delText>
        </w:r>
      </w:del>
      <w:r>
        <w:rPr>
          <w:spacing w:val="-2"/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consequences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for existing</w:t>
      </w:r>
      <w:r>
        <w:rPr>
          <w:spacing w:val="16"/>
          <w:w w:val="101"/>
          <w:sz w:val="22"/>
          <w:szCs w:val="22"/>
        </w:rPr>
        <w:t xml:space="preserve"> </w:t>
      </w:r>
      <w:ins w:id="39" w:author="Paul Mueller" w:date="2024-10-22T09:12:00Z">
        <w:r w:rsidR="00C55BA1">
          <w:rPr>
            <w:spacing w:val="-1"/>
            <w:sz w:val="22"/>
            <w:szCs w:val="22"/>
          </w:rPr>
          <w:t>r</w:t>
        </w:r>
      </w:ins>
      <w:del w:id="40" w:author="Paul Mueller" w:date="2024-10-22T09:12:00Z">
        <w:r w:rsidDel="00C55BA1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acon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performance with a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potential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reduction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 the</w:t>
      </w:r>
      <w:r>
        <w:rPr>
          <w:spacing w:val="17"/>
          <w:w w:val="101"/>
          <w:sz w:val="22"/>
          <w:szCs w:val="22"/>
        </w:rPr>
        <w:t xml:space="preserve"> </w:t>
      </w:r>
      <w:ins w:id="41" w:author="Paul Mueller" w:date="2024-10-22T09:12:00Z">
        <w:r w:rsidR="00C55BA1">
          <w:rPr>
            <w:spacing w:val="-1"/>
            <w:sz w:val="22"/>
            <w:szCs w:val="22"/>
          </w:rPr>
          <w:t>r</w:t>
        </w:r>
      </w:ins>
      <w:del w:id="42" w:author="Paul Mueller" w:date="2024-10-22T09:12:00Z">
        <w:r w:rsidDel="00C55BA1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ac</w:t>
      </w:r>
      <w:r>
        <w:rPr>
          <w:spacing w:val="-2"/>
          <w:sz w:val="22"/>
          <w:szCs w:val="22"/>
        </w:rPr>
        <w:t>on service capability,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 the</w:t>
      </w:r>
      <w:r>
        <w:rPr>
          <w:spacing w:val="15"/>
          <w:sz w:val="22"/>
          <w:szCs w:val="22"/>
        </w:rPr>
        <w:t xml:space="preserve"> </w:t>
      </w:r>
      <w:ins w:id="43" w:author="刘春海" w:date="2024-07-03T19:56:00Z">
        <w:r>
          <w:rPr>
            <w:rFonts w:eastAsia="SimSun" w:hint="eastAsia"/>
            <w:spacing w:val="15"/>
            <w:sz w:val="22"/>
            <w:szCs w:val="22"/>
            <w:lang w:eastAsia="zh-CN"/>
          </w:rPr>
          <w:t>requirement</w:t>
        </w:r>
      </w:ins>
      <w:ins w:id="44" w:author="刘春海" w:date="2024-07-03T19:57:00Z">
        <w:r>
          <w:rPr>
            <w:rFonts w:eastAsia="SimSun" w:hint="eastAsia"/>
            <w:spacing w:val="15"/>
            <w:sz w:val="22"/>
            <w:szCs w:val="22"/>
            <w:lang w:eastAsia="zh-CN"/>
          </w:rPr>
          <w:t xml:space="preserve"> to update </w:t>
        </w:r>
      </w:ins>
      <w:ins w:id="45" w:author="Paul Mueller" w:date="2024-10-22T09:12:00Z">
        <w:r w:rsidR="00C55BA1">
          <w:rPr>
            <w:rFonts w:eastAsia="SimSun"/>
            <w:spacing w:val="15"/>
            <w:sz w:val="22"/>
            <w:szCs w:val="22"/>
            <w:lang w:eastAsia="zh-CN"/>
          </w:rPr>
          <w:t>r</w:t>
        </w:r>
      </w:ins>
      <w:ins w:id="46" w:author="刘春海" w:date="2024-07-03T19:57:00Z">
        <w:del w:id="47" w:author="Paul Mueller" w:date="2024-10-22T09:12:00Z">
          <w:r w:rsidDel="00C55BA1">
            <w:rPr>
              <w:rFonts w:eastAsia="SimSun" w:hint="eastAsia"/>
              <w:spacing w:val="15"/>
              <w:sz w:val="22"/>
              <w:szCs w:val="22"/>
              <w:lang w:eastAsia="zh-CN"/>
            </w:rPr>
            <w:delText>R</w:delText>
          </w:r>
        </w:del>
        <w:r>
          <w:rPr>
            <w:rFonts w:eastAsia="SimSun" w:hint="eastAsia"/>
            <w:spacing w:val="15"/>
            <w:sz w:val="22"/>
            <w:szCs w:val="22"/>
            <w:lang w:eastAsia="zh-CN"/>
          </w:rPr>
          <w:t xml:space="preserve">acon </w:t>
        </w:r>
      </w:ins>
      <w:del w:id="48" w:author="刘春海" w:date="2024-07-03T19:56:00Z">
        <w:r>
          <w:rPr>
            <w:spacing w:val="-2"/>
            <w:sz w:val="22"/>
            <w:szCs w:val="22"/>
          </w:rPr>
          <w:delText>possible</w:delText>
        </w:r>
        <w:r>
          <w:rPr>
            <w:spacing w:val="8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options</w:delText>
        </w:r>
        <w:r>
          <w:rPr>
            <w:sz w:val="22"/>
            <w:szCs w:val="22"/>
          </w:rPr>
          <w:delText xml:space="preserve"> </w:delText>
        </w:r>
      </w:del>
      <w:r>
        <w:rPr>
          <w:spacing w:val="-1"/>
          <w:sz w:val="22"/>
          <w:szCs w:val="22"/>
        </w:rPr>
        <w:t>for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meeting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this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challenge.</w:t>
      </w:r>
      <w:r>
        <w:rPr>
          <w:spacing w:val="16"/>
          <w:w w:val="101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The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str</w:t>
      </w:r>
      <w:r>
        <w:rPr>
          <w:spacing w:val="-2"/>
          <w:sz w:val="22"/>
          <w:szCs w:val="22"/>
        </w:rPr>
        <w:t>ategy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reflects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discussions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IALA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consultation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other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bodies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such</w:t>
      </w:r>
      <w:r>
        <w:rPr>
          <w:spacing w:val="2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as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CIRM.  Any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regulatory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changes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considered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necessary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will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need to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coord</w:t>
      </w:r>
      <w:r>
        <w:rPr>
          <w:spacing w:val="-2"/>
          <w:sz w:val="22"/>
          <w:szCs w:val="22"/>
        </w:rPr>
        <w:t>inated through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IALA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progressed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IMO,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ITU and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IEC, 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appropriate.</w:t>
      </w:r>
    </w:p>
    <w:p w14:paraId="1D04C1B5" w14:textId="77777777" w:rsidR="00F27F90" w:rsidRDefault="00000000">
      <w:pPr>
        <w:pStyle w:val="BodyText"/>
        <w:spacing w:before="311" w:line="179" w:lineRule="auto"/>
        <w:ind w:left="40"/>
        <w:outlineLvl w:val="0"/>
        <w:rPr>
          <w:sz w:val="28"/>
          <w:szCs w:val="28"/>
        </w:rPr>
      </w:pPr>
      <w:r>
        <w:rPr>
          <w:b/>
          <w:bCs/>
          <w:color w:val="00558C"/>
          <w:spacing w:val="-1"/>
          <w:sz w:val="28"/>
          <w:szCs w:val="28"/>
          <w:u w:val="single"/>
        </w:rPr>
        <w:t>2         PRESE</w:t>
      </w:r>
      <w:r>
        <w:rPr>
          <w:b/>
          <w:bCs/>
          <w:color w:val="00558C"/>
          <w:spacing w:val="-1"/>
          <w:sz w:val="28"/>
          <w:szCs w:val="28"/>
        </w:rPr>
        <w:t>NT</w:t>
      </w:r>
      <w:r>
        <w:rPr>
          <w:b/>
          <w:bCs/>
          <w:color w:val="00558C"/>
          <w:spacing w:val="11"/>
          <w:sz w:val="28"/>
          <w:szCs w:val="28"/>
        </w:rPr>
        <w:t xml:space="preserve"> </w:t>
      </w:r>
      <w:r>
        <w:rPr>
          <w:b/>
          <w:bCs/>
          <w:color w:val="00558C"/>
          <w:spacing w:val="-1"/>
          <w:sz w:val="28"/>
          <w:szCs w:val="28"/>
        </w:rPr>
        <w:t>SITUATION</w:t>
      </w:r>
    </w:p>
    <w:p w14:paraId="5A8810E6" w14:textId="4C946F21" w:rsidR="00F27F90" w:rsidRDefault="00000000">
      <w:pPr>
        <w:pStyle w:val="BodyText"/>
        <w:spacing w:before="306" w:line="222" w:lineRule="auto"/>
        <w:ind w:left="31" w:right="792" w:hanging="1"/>
        <w:rPr>
          <w:sz w:val="22"/>
          <w:szCs w:val="22"/>
        </w:rPr>
      </w:pPr>
      <w:r>
        <w:rPr>
          <w:spacing w:val="-1"/>
          <w:sz w:val="22"/>
          <w:szCs w:val="22"/>
        </w:rPr>
        <w:t>The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advent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pacing w:val="29"/>
          <w:sz w:val="22"/>
          <w:szCs w:val="22"/>
        </w:rPr>
        <w:t xml:space="preserve"> </w:t>
      </w:r>
      <w:ins w:id="49" w:author="Paul Mueller" w:date="2024-10-22T09:13:00Z">
        <w:r w:rsidR="00C55BA1">
          <w:rPr>
            <w:spacing w:val="29"/>
            <w:sz w:val="22"/>
            <w:szCs w:val="22"/>
          </w:rPr>
          <w:t>solid-state</w:t>
        </w:r>
      </w:ins>
      <w:del w:id="50" w:author="Paul Mueller" w:date="2024-10-22T09:13:00Z">
        <w:r w:rsidDel="00C55BA1">
          <w:rPr>
            <w:spacing w:val="-1"/>
            <w:sz w:val="22"/>
            <w:szCs w:val="22"/>
          </w:rPr>
          <w:delText>new</w:delText>
        </w:r>
        <w:r w:rsidDel="00C55BA1">
          <w:rPr>
            <w:spacing w:val="16"/>
            <w:w w:val="101"/>
            <w:sz w:val="22"/>
            <w:szCs w:val="22"/>
          </w:rPr>
          <w:delText xml:space="preserve"> </w:delText>
        </w:r>
        <w:r w:rsidDel="00C55BA1">
          <w:rPr>
            <w:spacing w:val="-1"/>
            <w:sz w:val="22"/>
            <w:szCs w:val="22"/>
          </w:rPr>
          <w:delText>technology</w:delText>
        </w:r>
        <w:r w:rsidDel="00C55BA1">
          <w:rPr>
            <w:spacing w:val="28"/>
            <w:sz w:val="22"/>
            <w:szCs w:val="22"/>
          </w:rPr>
          <w:delText xml:space="preserve"> </w:delText>
        </w:r>
        <w:r w:rsidDel="00C55BA1">
          <w:rPr>
            <w:spacing w:val="-1"/>
            <w:sz w:val="22"/>
            <w:szCs w:val="22"/>
          </w:rPr>
          <w:delText>(NT</w:delText>
        </w:r>
        <w:r w:rsidDel="00C55BA1">
          <w:rPr>
            <w:spacing w:val="-2"/>
            <w:sz w:val="22"/>
            <w:szCs w:val="22"/>
          </w:rPr>
          <w:delText>)</w:delText>
        </w:r>
      </w:del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radar,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low</w:t>
      </w:r>
      <w:r>
        <w:rPr>
          <w:spacing w:val="2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power,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solid-state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transmitters</w:t>
      </w:r>
      <w:r>
        <w:rPr>
          <w:spacing w:val="29"/>
          <w:w w:val="101"/>
          <w:sz w:val="22"/>
          <w:szCs w:val="22"/>
        </w:rPr>
        <w:t xml:space="preserve"> </w:t>
      </w:r>
      <w:proofErr w:type="gramStart"/>
      <w:r>
        <w:rPr>
          <w:spacing w:val="-2"/>
          <w:sz w:val="22"/>
          <w:szCs w:val="22"/>
        </w:rPr>
        <w:t>introduces</w:t>
      </w:r>
      <w:proofErr w:type="gramEnd"/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uncertainty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about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 future of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Racons.</w:t>
      </w:r>
    </w:p>
    <w:p w14:paraId="30FD20B8" w14:textId="77777777" w:rsidR="00F27F90" w:rsidRDefault="00000000">
      <w:pPr>
        <w:pStyle w:val="BodyText"/>
        <w:spacing w:before="159" w:line="233" w:lineRule="auto"/>
        <w:ind w:left="38" w:right="787" w:firstLine="8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In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2004,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IMO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MSC79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approved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new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performance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standards</w:t>
      </w:r>
      <w:r>
        <w:rPr>
          <w:spacing w:val="29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in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Resolution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192(79),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which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from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1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July</w:t>
      </w:r>
      <w:r>
        <w:rPr>
          <w:spacing w:val="2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2008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removed the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requirement for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S-Band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radars to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trigger</w:t>
      </w:r>
      <w:r>
        <w:rPr>
          <w:spacing w:val="2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Racons.</w:t>
      </w:r>
      <w:r>
        <w:rPr>
          <w:spacing w:val="7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This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was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intended to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facilitate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introduction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cost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effective</w:t>
      </w:r>
      <w:proofErr w:type="gramEnd"/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coherent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processing techniques that would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enable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future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radars to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have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improved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perf</w:t>
      </w:r>
      <w:r>
        <w:rPr>
          <w:spacing w:val="-2"/>
          <w:sz w:val="22"/>
          <w:szCs w:val="22"/>
        </w:rPr>
        <w:t>ormance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sea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rain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clutter.</w:t>
      </w:r>
      <w:r>
        <w:rPr>
          <w:spacing w:val="18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Potentially,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it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also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allowed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mor</w:t>
      </w:r>
      <w:r>
        <w:rPr>
          <w:spacing w:val="-3"/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stringent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limits</w:t>
      </w:r>
      <w:r>
        <w:rPr>
          <w:spacing w:val="1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to</w:t>
      </w:r>
      <w:r>
        <w:rPr>
          <w:spacing w:val="2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be</w:t>
      </w:r>
      <w:r>
        <w:rPr>
          <w:spacing w:val="1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considered</w:t>
      </w:r>
      <w:r>
        <w:rPr>
          <w:spacing w:val="2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by</w:t>
      </w:r>
      <w:r>
        <w:rPr>
          <w:spacing w:val="3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ITU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on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spurious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and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out of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band emissions of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marine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radars</w:t>
      </w:r>
      <w:r>
        <w:rPr>
          <w:spacing w:val="15"/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in order to</w:t>
      </w:r>
      <w:proofErr w:type="gramEnd"/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improve </w:t>
      </w:r>
      <w:r>
        <w:rPr>
          <w:spacing w:val="-2"/>
          <w:sz w:val="22"/>
          <w:szCs w:val="22"/>
        </w:rPr>
        <w:t>the</w:t>
      </w:r>
      <w:r>
        <w:rPr>
          <w:spacing w:val="14"/>
          <w:w w:val="101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utilisation</w:t>
      </w:r>
      <w:proofErr w:type="spellEnd"/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efficiency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 the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spectrum.</w:t>
      </w:r>
    </w:p>
    <w:p w14:paraId="79DD1286" w14:textId="77777777" w:rsidR="00F27F90" w:rsidRDefault="00000000">
      <w:pPr>
        <w:pStyle w:val="BodyText"/>
        <w:spacing w:before="163" w:line="235" w:lineRule="auto"/>
        <w:ind w:left="34" w:right="791" w:firstLine="1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S-Band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normally the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preferred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choice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by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users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when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operating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adverse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conditions,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particularly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op</w:t>
      </w:r>
      <w:r>
        <w:rPr>
          <w:spacing w:val="-3"/>
          <w:sz w:val="22"/>
          <w:szCs w:val="22"/>
        </w:rPr>
        <w:t>en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waters,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when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extra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angular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resolution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X-Band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not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so</w:t>
      </w:r>
      <w:r>
        <w:rPr>
          <w:spacing w:val="3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import</w:t>
      </w:r>
      <w:r>
        <w:rPr>
          <w:spacing w:val="-3"/>
          <w:sz w:val="22"/>
          <w:szCs w:val="22"/>
        </w:rPr>
        <w:t>ant.</w:t>
      </w:r>
      <w:r>
        <w:rPr>
          <w:spacing w:val="19"/>
          <w:w w:val="101"/>
          <w:sz w:val="22"/>
          <w:szCs w:val="22"/>
        </w:rPr>
        <w:t xml:space="preserve">  </w:t>
      </w:r>
      <w:r>
        <w:rPr>
          <w:spacing w:val="-3"/>
          <w:sz w:val="22"/>
          <w:szCs w:val="22"/>
        </w:rPr>
        <w:t>S-Band</w:t>
      </w:r>
      <w:r>
        <w:rPr>
          <w:spacing w:val="3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is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much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less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affected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by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precipitation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clutter than X-Band.</w:t>
      </w:r>
      <w:r>
        <w:rPr>
          <w:spacing w:val="12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IMO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saw that the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potential</w:t>
      </w:r>
      <w:r>
        <w:rPr>
          <w:spacing w:val="19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performance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improvements that could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obtained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by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using</w:t>
      </w:r>
      <w:r>
        <w:rPr>
          <w:spacing w:val="3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new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technology</w:t>
      </w:r>
      <w:r>
        <w:rPr>
          <w:spacing w:val="3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</w:t>
      </w:r>
      <w:r>
        <w:rPr>
          <w:spacing w:val="-2"/>
          <w:sz w:val="22"/>
          <w:szCs w:val="22"/>
        </w:rPr>
        <w:t>NT)</w:t>
      </w:r>
      <w:r>
        <w:rPr>
          <w:spacing w:val="2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would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therefore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3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particularly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beneficial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at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S-Band.</w:t>
      </w:r>
      <w:r>
        <w:rPr>
          <w:spacing w:val="22"/>
          <w:w w:val="101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The</w:t>
      </w:r>
      <w:r>
        <w:rPr>
          <w:spacing w:val="4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requirement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trigger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Racons was dropped in order not to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limit </w:t>
      </w:r>
      <w:r>
        <w:rPr>
          <w:spacing w:val="-2"/>
          <w:sz w:val="22"/>
          <w:szCs w:val="22"/>
        </w:rPr>
        <w:t>the possibilities of improving radar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performance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clutter.</w:t>
      </w:r>
      <w:r>
        <w:rPr>
          <w:spacing w:val="2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However,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IMO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continues to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recognize the importance of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Racons as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aid to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</w:t>
      </w:r>
      <w:r>
        <w:rPr>
          <w:spacing w:val="-2"/>
          <w:sz w:val="22"/>
          <w:szCs w:val="22"/>
        </w:rPr>
        <w:t>vigation,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since they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provide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means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identifying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 locating navigation marks in poor visibility without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reliance on GNSS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or other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electronic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position fixing systems.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For this</w:t>
      </w:r>
      <w:r>
        <w:rPr>
          <w:spacing w:val="17"/>
          <w:w w:val="101"/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reason</w:t>
      </w:r>
      <w:proofErr w:type="gramEnd"/>
      <w:r>
        <w:rPr>
          <w:spacing w:val="-1"/>
          <w:sz w:val="22"/>
          <w:szCs w:val="22"/>
        </w:rPr>
        <w:t xml:space="preserve"> the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requirement at X-Band on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</w:t>
      </w:r>
      <w:r>
        <w:rPr>
          <w:spacing w:val="-2"/>
          <w:sz w:val="22"/>
          <w:szCs w:val="22"/>
        </w:rPr>
        <w:t>n compatibility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has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not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been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altered.</w:t>
      </w:r>
    </w:p>
    <w:p w14:paraId="311C9D29" w14:textId="77777777" w:rsidR="00F27F90" w:rsidRDefault="00000000">
      <w:pPr>
        <w:pStyle w:val="BodyText"/>
        <w:spacing w:before="166" w:line="233" w:lineRule="auto"/>
        <w:ind w:left="31" w:right="792" w:firstLine="1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Prior to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IMO’s decision, the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Nautical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Institute carried out a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survey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br</w:t>
      </w:r>
      <w:r>
        <w:rPr>
          <w:spacing w:val="-2"/>
          <w:sz w:val="22"/>
          <w:szCs w:val="22"/>
        </w:rPr>
        <w:t>idge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officers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established that there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was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consensus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on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approach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that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effectively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trades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S-B</w:t>
      </w:r>
      <w:r>
        <w:rPr>
          <w:spacing w:val="-2"/>
          <w:sz w:val="22"/>
          <w:szCs w:val="22"/>
        </w:rPr>
        <w:t>and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Racon</w:t>
      </w:r>
      <w:r>
        <w:rPr>
          <w:spacing w:val="2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compatibility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for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improved</w:t>
      </w:r>
      <w:r>
        <w:rPr>
          <w:spacing w:val="3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3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detection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conditions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heavy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clutter.</w:t>
      </w:r>
      <w:r>
        <w:rPr>
          <w:spacing w:val="17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New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systems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services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provide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ever-increa</w:t>
      </w:r>
      <w:r>
        <w:rPr>
          <w:spacing w:val="-2"/>
          <w:sz w:val="22"/>
          <w:szCs w:val="22"/>
        </w:rPr>
        <w:t>sing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array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options through which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to </w:t>
      </w:r>
      <w:proofErr w:type="spellStart"/>
      <w:r>
        <w:rPr>
          <w:spacing w:val="-1"/>
          <w:sz w:val="22"/>
          <w:szCs w:val="22"/>
        </w:rPr>
        <w:t>optimise</w:t>
      </w:r>
      <w:proofErr w:type="spellEnd"/>
      <w:r>
        <w:rPr>
          <w:spacing w:val="-1"/>
          <w:sz w:val="22"/>
          <w:szCs w:val="22"/>
        </w:rPr>
        <w:t xml:space="preserve"> service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levels and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reduce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risk and cost.  At the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same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time, the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</w:t>
      </w:r>
      <w:r>
        <w:rPr>
          <w:spacing w:val="-2"/>
          <w:sz w:val="22"/>
          <w:szCs w:val="22"/>
        </w:rPr>
        <w:t>ed for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co-ordination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through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IALA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key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stakeholders</w:t>
      </w:r>
      <w:r>
        <w:rPr>
          <w:spacing w:val="2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such</w:t>
      </w:r>
      <w:r>
        <w:rPr>
          <w:spacing w:val="2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as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IMO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CIRM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has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never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been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more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important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25"/>
          <w:w w:val="101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endeavo</w:t>
      </w:r>
      <w:r>
        <w:rPr>
          <w:spacing w:val="-3"/>
          <w:sz w:val="22"/>
          <w:szCs w:val="22"/>
        </w:rPr>
        <w:t>ur</w:t>
      </w:r>
      <w:proofErr w:type="spellEnd"/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to</w:t>
      </w:r>
      <w:r>
        <w:rPr>
          <w:spacing w:val="2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ensure</w:t>
      </w:r>
      <w:r>
        <w:rPr>
          <w:spacing w:val="27"/>
          <w:w w:val="10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consistent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levels of service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provision on an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international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basis.</w:t>
      </w:r>
    </w:p>
    <w:p w14:paraId="31C5F8C0" w14:textId="7DF84437" w:rsidR="00F27F90" w:rsidRDefault="00000000">
      <w:pPr>
        <w:pStyle w:val="BodyText"/>
        <w:spacing w:before="164" w:line="227" w:lineRule="auto"/>
        <w:ind w:left="44" w:right="793" w:firstLine="1"/>
        <w:jc w:val="both"/>
        <w:rPr>
          <w:sz w:val="22"/>
          <w:szCs w:val="22"/>
        </w:rPr>
      </w:pPr>
      <w:proofErr w:type="spellStart"/>
      <w:r>
        <w:rPr>
          <w:spacing w:val="-1"/>
          <w:sz w:val="22"/>
          <w:szCs w:val="22"/>
        </w:rPr>
        <w:t>Recognising</w:t>
      </w:r>
      <w:proofErr w:type="spellEnd"/>
      <w:r>
        <w:rPr>
          <w:spacing w:val="-1"/>
          <w:sz w:val="22"/>
          <w:szCs w:val="22"/>
        </w:rPr>
        <w:t xml:space="preserve"> the benefits of improved radar detection performanc</w:t>
      </w:r>
      <w:r>
        <w:rPr>
          <w:spacing w:val="-2"/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resulting from</w:t>
      </w:r>
      <w:r>
        <w:rPr>
          <w:spacing w:val="10"/>
          <w:sz w:val="22"/>
          <w:szCs w:val="22"/>
        </w:rPr>
        <w:t xml:space="preserve"> </w:t>
      </w:r>
      <w:ins w:id="51" w:author="Paul Mueller" w:date="2024-10-22T09:14:00Z">
        <w:r w:rsidR="00C55BA1">
          <w:rPr>
            <w:spacing w:val="10"/>
            <w:sz w:val="22"/>
            <w:szCs w:val="22"/>
          </w:rPr>
          <w:t>solid-state</w:t>
        </w:r>
      </w:ins>
      <w:del w:id="52" w:author="Paul Mueller" w:date="2024-10-22T09:14:00Z">
        <w:r w:rsidDel="00C55BA1">
          <w:rPr>
            <w:spacing w:val="-2"/>
            <w:sz w:val="22"/>
            <w:szCs w:val="22"/>
          </w:rPr>
          <w:delText>NT</w:delText>
        </w:r>
      </w:del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radar, and the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relatively small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number</w:t>
      </w:r>
      <w:r>
        <w:rPr>
          <w:spacing w:val="53"/>
          <w:w w:val="101"/>
          <w:sz w:val="22"/>
          <w:szCs w:val="22"/>
        </w:rPr>
        <w:t xml:space="preserve"> </w:t>
      </w:r>
      <w:proofErr w:type="gramStart"/>
      <w:r>
        <w:rPr>
          <w:spacing w:val="-2"/>
          <w:sz w:val="22"/>
          <w:szCs w:val="22"/>
        </w:rPr>
        <w:t xml:space="preserve">of  </w:t>
      </w:r>
      <w:ins w:id="53" w:author="Paul Mueller" w:date="2024-10-22T09:14:00Z">
        <w:r w:rsidR="00C55BA1">
          <w:rPr>
            <w:spacing w:val="-2"/>
            <w:sz w:val="22"/>
            <w:szCs w:val="22"/>
          </w:rPr>
          <w:t>r</w:t>
        </w:r>
      </w:ins>
      <w:proofErr w:type="gramEnd"/>
      <w:del w:id="54" w:author="Paul Mueller" w:date="2024-10-22T09:14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compared</w:t>
      </w:r>
      <w:r>
        <w:rPr>
          <w:spacing w:val="4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  number  of  radars  installed</w:t>
      </w:r>
      <w:r>
        <w:rPr>
          <w:spacing w:val="3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 xml:space="preserve">worldwide,  it </w:t>
      </w:r>
      <w:del w:id="55" w:author="刘春海" w:date="2024-07-03T20:11:00Z">
        <w:r>
          <w:rPr>
            <w:spacing w:val="-2"/>
            <w:sz w:val="22"/>
            <w:szCs w:val="22"/>
          </w:rPr>
          <w:delText xml:space="preserve"> </w:delText>
        </w:r>
      </w:del>
      <w:ins w:id="56" w:author="刘春海" w:date="2024-07-03T20:10:00Z">
        <w:r>
          <w:rPr>
            <w:rFonts w:eastAsia="SimSun" w:hint="eastAsia"/>
            <w:spacing w:val="-2"/>
            <w:sz w:val="22"/>
            <w:szCs w:val="22"/>
            <w:lang w:eastAsia="zh-CN"/>
          </w:rPr>
          <w:t>is</w:t>
        </w:r>
      </w:ins>
      <w:del w:id="57" w:author="刘春海" w:date="2024-07-03T20:10:00Z">
        <w:r>
          <w:rPr>
            <w:spacing w:val="-2"/>
            <w:sz w:val="22"/>
            <w:szCs w:val="22"/>
          </w:rPr>
          <w:delText>may  be</w:delText>
        </w:r>
      </w:del>
      <w:r>
        <w:rPr>
          <w:spacing w:val="-2"/>
          <w:sz w:val="22"/>
          <w:szCs w:val="22"/>
        </w:rPr>
        <w:t xml:space="preserve"> </w:t>
      </w:r>
      <w:del w:id="58" w:author="刘春海" w:date="2024-07-03T20:11:00Z">
        <w:r>
          <w:rPr>
            <w:spacing w:val="-2"/>
            <w:sz w:val="22"/>
            <w:szCs w:val="22"/>
          </w:rPr>
          <w:delText xml:space="preserve"> </w:delText>
        </w:r>
      </w:del>
      <w:r>
        <w:rPr>
          <w:spacing w:val="-2"/>
          <w:sz w:val="22"/>
          <w:szCs w:val="22"/>
        </w:rPr>
        <w:t>necessary  for  service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providers to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consider </w:t>
      </w:r>
      <w:ins w:id="59" w:author="刘春海" w:date="2024-07-03T20:11:00Z">
        <w:r>
          <w:rPr>
            <w:rFonts w:eastAsia="SimSun" w:hint="eastAsia"/>
            <w:spacing w:val="-1"/>
            <w:sz w:val="22"/>
            <w:szCs w:val="22"/>
            <w:lang w:eastAsia="zh-CN"/>
          </w:rPr>
          <w:t>updating of racon</w:t>
        </w:r>
      </w:ins>
      <w:del w:id="60" w:author="刘春海" w:date="2024-07-03T20:11:00Z">
        <w:r>
          <w:rPr>
            <w:spacing w:val="-2"/>
            <w:sz w:val="22"/>
            <w:szCs w:val="22"/>
          </w:rPr>
          <w:delText>changes</w:delText>
        </w:r>
      </w:del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if the</w:t>
      </w:r>
      <w:r>
        <w:rPr>
          <w:spacing w:val="17"/>
          <w:sz w:val="22"/>
          <w:szCs w:val="22"/>
        </w:rPr>
        <w:t xml:space="preserve"> </w:t>
      </w:r>
      <w:ins w:id="61" w:author="Paul Mueller" w:date="2024-10-22T09:14:00Z">
        <w:r w:rsidR="00C55BA1">
          <w:rPr>
            <w:spacing w:val="17"/>
            <w:sz w:val="22"/>
            <w:szCs w:val="22"/>
          </w:rPr>
          <w:t>r</w:t>
        </w:r>
      </w:ins>
      <w:del w:id="62" w:author="Paul Mueller" w:date="2024-10-22T09:14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 service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 to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maintained.</w:t>
      </w:r>
    </w:p>
    <w:p w14:paraId="12E4A2D6" w14:textId="77777777" w:rsidR="00F27F90" w:rsidRDefault="00000000">
      <w:pPr>
        <w:pStyle w:val="BodyText"/>
        <w:spacing w:before="314" w:line="179" w:lineRule="auto"/>
        <w:ind w:left="40"/>
        <w:outlineLvl w:val="0"/>
        <w:rPr>
          <w:sz w:val="28"/>
          <w:szCs w:val="28"/>
        </w:rPr>
      </w:pPr>
      <w:r>
        <w:rPr>
          <w:b/>
          <w:bCs/>
          <w:color w:val="00558C"/>
          <w:spacing w:val="-1"/>
          <w:sz w:val="28"/>
          <w:szCs w:val="28"/>
          <w:u w:val="single"/>
        </w:rPr>
        <w:t>3         TECHN</w:t>
      </w:r>
      <w:r>
        <w:rPr>
          <w:b/>
          <w:bCs/>
          <w:color w:val="00558C"/>
          <w:spacing w:val="-1"/>
          <w:sz w:val="28"/>
          <w:szCs w:val="28"/>
        </w:rPr>
        <w:t>ICAL</w:t>
      </w:r>
      <w:r>
        <w:rPr>
          <w:b/>
          <w:bCs/>
          <w:color w:val="00558C"/>
          <w:spacing w:val="20"/>
          <w:sz w:val="28"/>
          <w:szCs w:val="28"/>
        </w:rPr>
        <w:t xml:space="preserve"> </w:t>
      </w:r>
      <w:proofErr w:type="gramStart"/>
      <w:r>
        <w:rPr>
          <w:b/>
          <w:bCs/>
          <w:color w:val="00558C"/>
          <w:spacing w:val="-1"/>
          <w:sz w:val="28"/>
          <w:szCs w:val="28"/>
        </w:rPr>
        <w:t>BAC</w:t>
      </w:r>
      <w:r>
        <w:rPr>
          <w:b/>
          <w:bCs/>
          <w:color w:val="00558C"/>
          <w:spacing w:val="-2"/>
          <w:sz w:val="28"/>
          <w:szCs w:val="28"/>
        </w:rPr>
        <w:t>KGROUND</w:t>
      </w:r>
      <w:proofErr w:type="gramEnd"/>
    </w:p>
    <w:p w14:paraId="6847B159" w14:textId="136BCA53" w:rsidR="00F27F90" w:rsidRDefault="00000000">
      <w:pPr>
        <w:pStyle w:val="BodyText"/>
        <w:spacing w:before="303" w:line="235" w:lineRule="auto"/>
        <w:ind w:left="30" w:right="792" w:firstLine="17"/>
        <w:jc w:val="both"/>
        <w:rPr>
          <w:sz w:val="22"/>
          <w:szCs w:val="22"/>
        </w:rPr>
      </w:pPr>
      <w:del w:id="63" w:author="刘春海" w:date="2024-07-03T20:11:00Z">
        <w:r>
          <w:rPr>
            <w:spacing w:val="-1"/>
            <w:sz w:val="22"/>
            <w:szCs w:val="22"/>
          </w:rPr>
          <w:delText>It</w:delText>
        </w:r>
        <w:r>
          <w:rPr>
            <w:spacing w:val="16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is</w:delText>
        </w:r>
        <w:r>
          <w:rPr>
            <w:spacing w:val="17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 xml:space="preserve">likely that several </w:delText>
        </w:r>
      </w:del>
      <w:ins w:id="64" w:author="Paul Mueller" w:date="2024-10-22T09:14:00Z">
        <w:r w:rsidR="00C55BA1">
          <w:rPr>
            <w:spacing w:val="-1"/>
            <w:sz w:val="22"/>
            <w:szCs w:val="22"/>
          </w:rPr>
          <w:t xml:space="preserve">Solid-state </w:t>
        </w:r>
      </w:ins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-Band</w:t>
      </w:r>
      <w:r>
        <w:rPr>
          <w:spacing w:val="18"/>
          <w:w w:val="101"/>
          <w:sz w:val="22"/>
          <w:szCs w:val="22"/>
        </w:rPr>
        <w:t xml:space="preserve"> </w:t>
      </w:r>
      <w:del w:id="65" w:author="Paul Mueller" w:date="2024-10-22T09:14:00Z">
        <w:r w:rsidDel="00C55BA1">
          <w:rPr>
            <w:spacing w:val="-2"/>
            <w:sz w:val="22"/>
            <w:szCs w:val="22"/>
          </w:rPr>
          <w:delText>NT</w:delText>
        </w:r>
        <w:r w:rsidDel="00C55BA1">
          <w:rPr>
            <w:spacing w:val="17"/>
            <w:w w:val="101"/>
            <w:sz w:val="22"/>
            <w:szCs w:val="22"/>
          </w:rPr>
          <w:delText xml:space="preserve"> </w:delText>
        </w:r>
      </w:del>
      <w:r>
        <w:rPr>
          <w:spacing w:val="-2"/>
          <w:sz w:val="22"/>
          <w:szCs w:val="22"/>
        </w:rPr>
        <w:t xml:space="preserve">radar solutions </w:t>
      </w:r>
      <w:ins w:id="66" w:author="刘春海" w:date="2024-07-03T20:12:00Z">
        <w:r>
          <w:rPr>
            <w:rFonts w:eastAsia="SimSun" w:hint="eastAsia"/>
            <w:spacing w:val="-2"/>
            <w:sz w:val="22"/>
            <w:szCs w:val="22"/>
            <w:lang w:eastAsia="zh-CN"/>
          </w:rPr>
          <w:t xml:space="preserve">have </w:t>
        </w:r>
      </w:ins>
      <w:del w:id="67" w:author="刘春海" w:date="2024-07-03T20:12:00Z">
        <w:r>
          <w:rPr>
            <w:spacing w:val="-2"/>
            <w:sz w:val="22"/>
            <w:szCs w:val="22"/>
          </w:rPr>
          <w:delText>will</w:delText>
        </w:r>
      </w:del>
      <w:ins w:id="68" w:author="刘春海" w:date="2024-07-03T20:12:00Z">
        <w:r>
          <w:rPr>
            <w:rFonts w:eastAsia="SimSun" w:hint="eastAsia"/>
            <w:spacing w:val="-2"/>
            <w:sz w:val="22"/>
            <w:szCs w:val="22"/>
            <w:lang w:eastAsia="zh-CN"/>
          </w:rPr>
          <w:t>already</w:t>
        </w:r>
      </w:ins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emerge</w:t>
      </w:r>
      <w:ins w:id="69" w:author="刘春海" w:date="2024-07-03T20:12:00Z">
        <w:r>
          <w:rPr>
            <w:rFonts w:eastAsia="SimSun" w:hint="eastAsia"/>
            <w:spacing w:val="-2"/>
            <w:sz w:val="22"/>
            <w:szCs w:val="22"/>
            <w:lang w:eastAsia="zh-CN"/>
          </w:rPr>
          <w:t>d</w:t>
        </w:r>
      </w:ins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over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17"/>
          <w:w w:val="101"/>
          <w:sz w:val="22"/>
          <w:szCs w:val="22"/>
        </w:rPr>
        <w:t xml:space="preserve"> </w:t>
      </w:r>
      <w:ins w:id="70" w:author="刘春海" w:date="2024-07-03T20:12:00Z">
        <w:r>
          <w:rPr>
            <w:rFonts w:eastAsia="SimSun" w:hint="eastAsia"/>
            <w:spacing w:val="17"/>
            <w:w w:val="101"/>
            <w:sz w:val="22"/>
            <w:szCs w:val="22"/>
            <w:lang w:eastAsia="zh-CN"/>
          </w:rPr>
          <w:t xml:space="preserve">past </w:t>
        </w:r>
      </w:ins>
      <w:del w:id="71" w:author="刘春海" w:date="2024-07-03T20:12:00Z">
        <w:r>
          <w:rPr>
            <w:spacing w:val="-2"/>
            <w:sz w:val="22"/>
            <w:szCs w:val="22"/>
          </w:rPr>
          <w:delText>next</w:delText>
        </w:r>
        <w:r>
          <w:rPr>
            <w:spacing w:val="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few</w:delText>
        </w:r>
        <w:r>
          <w:rPr>
            <w:spacing w:val="5"/>
            <w:sz w:val="22"/>
            <w:szCs w:val="22"/>
          </w:rPr>
          <w:delText xml:space="preserve"> </w:delText>
        </w:r>
      </w:del>
      <w:r>
        <w:rPr>
          <w:spacing w:val="-2"/>
          <w:sz w:val="22"/>
          <w:szCs w:val="22"/>
        </w:rPr>
        <w:t>years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these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rapidly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adopted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by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users and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manufacturers. These may include solid state amplifiers,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pulse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compression, Travel</w:t>
      </w:r>
      <w:r>
        <w:rPr>
          <w:spacing w:val="-2"/>
          <w:sz w:val="22"/>
          <w:szCs w:val="22"/>
        </w:rPr>
        <w:t>ling Wave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Tube</w:t>
      </w:r>
      <w:r>
        <w:rPr>
          <w:spacing w:val="4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or</w:t>
      </w:r>
      <w:r>
        <w:rPr>
          <w:spacing w:val="4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Frequency</w:t>
      </w:r>
      <w:r>
        <w:rPr>
          <w:spacing w:val="4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Modulation</w:t>
      </w:r>
      <w:r>
        <w:rPr>
          <w:spacing w:val="3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Carrier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Wave</w:t>
      </w:r>
      <w:r>
        <w:rPr>
          <w:spacing w:val="4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(FMCW).</w:t>
      </w:r>
      <w:r>
        <w:rPr>
          <w:spacing w:val="2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Target</w:t>
      </w:r>
      <w:r>
        <w:rPr>
          <w:spacing w:val="3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clutter</w:t>
      </w:r>
      <w:r>
        <w:rPr>
          <w:spacing w:val="4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Doppler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information</w:t>
      </w:r>
      <w:r>
        <w:rPr>
          <w:spacing w:val="4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may</w:t>
      </w:r>
      <w:r>
        <w:rPr>
          <w:spacing w:val="4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used</w:t>
      </w:r>
      <w:r>
        <w:rPr>
          <w:spacing w:val="3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enhance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target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visibility;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</w:t>
      </w:r>
      <w:r>
        <w:rPr>
          <w:spacing w:val="21"/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fact</w:t>
      </w:r>
      <w:proofErr w:type="gramEnd"/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these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te</w:t>
      </w:r>
      <w:r>
        <w:rPr>
          <w:spacing w:val="-2"/>
          <w:sz w:val="22"/>
          <w:szCs w:val="22"/>
        </w:rPr>
        <w:t>chniques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may</w:t>
      </w:r>
      <w:r>
        <w:rPr>
          <w:spacing w:val="2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also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used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magnetron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radars.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There</w:t>
      </w:r>
      <w:r>
        <w:rPr>
          <w:spacing w:val="27"/>
          <w:w w:val="101"/>
          <w:sz w:val="22"/>
          <w:szCs w:val="22"/>
        </w:rPr>
        <w:t xml:space="preserve"> </w:t>
      </w:r>
      <w:proofErr w:type="gramStart"/>
      <w:r>
        <w:rPr>
          <w:spacing w:val="-2"/>
          <w:sz w:val="22"/>
          <w:szCs w:val="22"/>
        </w:rPr>
        <w:t>are</w:t>
      </w:r>
      <w:proofErr w:type="gramEnd"/>
      <w:r>
        <w:rPr>
          <w:spacing w:val="3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however,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several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benefits with the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low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peak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powers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resulting from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pulse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compression techniques,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which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enable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solid-state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transmitters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to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used.</w:t>
      </w:r>
      <w:r>
        <w:rPr>
          <w:spacing w:val="16"/>
          <w:w w:val="101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The</w:t>
      </w:r>
      <w:r>
        <w:rPr>
          <w:spacing w:val="3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requir</w:t>
      </w:r>
      <w:r>
        <w:rPr>
          <w:spacing w:val="-2"/>
          <w:sz w:val="22"/>
          <w:szCs w:val="22"/>
        </w:rPr>
        <w:t>ed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technology</w:t>
      </w:r>
      <w:r>
        <w:rPr>
          <w:spacing w:val="3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has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become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increasingly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affordable</w:t>
      </w:r>
      <w:r>
        <w:rPr>
          <w:spacing w:val="3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because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escalating</w:t>
      </w:r>
      <w:r>
        <w:rPr>
          <w:sz w:val="22"/>
          <w:szCs w:val="22"/>
        </w:rPr>
        <w:t xml:space="preserve"> market for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mid-power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z w:val="22"/>
          <w:szCs w:val="22"/>
        </w:rPr>
        <w:t>microwave di</w:t>
      </w:r>
      <w:r>
        <w:rPr>
          <w:spacing w:val="-1"/>
          <w:sz w:val="22"/>
          <w:szCs w:val="22"/>
        </w:rPr>
        <w:t>gital communication systems.</w:t>
      </w:r>
    </w:p>
    <w:p w14:paraId="216B99B9" w14:textId="77777777" w:rsidR="00F27F90" w:rsidRDefault="00000000">
      <w:pPr>
        <w:pStyle w:val="BodyText"/>
        <w:spacing w:before="163" w:line="219" w:lineRule="auto"/>
        <w:ind w:left="32" w:right="790" w:firstLine="4"/>
        <w:rPr>
          <w:sz w:val="22"/>
          <w:szCs w:val="22"/>
        </w:rPr>
      </w:pPr>
      <w:r>
        <w:rPr>
          <w:sz w:val="22"/>
          <w:szCs w:val="22"/>
        </w:rPr>
        <w:t>Solid-state transmitters a</w:t>
      </w:r>
      <w:r>
        <w:rPr>
          <w:spacing w:val="-1"/>
          <w:sz w:val="22"/>
          <w:szCs w:val="22"/>
        </w:rPr>
        <w:t>lso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allow the easy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use of frequency diversity techniques,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giving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further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significant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boost</w:t>
      </w:r>
      <w:r>
        <w:rPr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to  target</w:t>
      </w:r>
      <w:proofErr w:type="gramEnd"/>
      <w:r>
        <w:rPr>
          <w:spacing w:val="-1"/>
          <w:sz w:val="22"/>
          <w:szCs w:val="22"/>
        </w:rPr>
        <w:t xml:space="preserve">  detectability.    </w:t>
      </w:r>
      <w:proofErr w:type="gramStart"/>
      <w:r>
        <w:rPr>
          <w:spacing w:val="-1"/>
          <w:sz w:val="22"/>
          <w:szCs w:val="22"/>
        </w:rPr>
        <w:t>They  offer</w:t>
      </w:r>
      <w:proofErr w:type="gramEnd"/>
      <w:r>
        <w:rPr>
          <w:spacing w:val="-1"/>
          <w:sz w:val="22"/>
          <w:szCs w:val="22"/>
        </w:rPr>
        <w:t xml:space="preserve">  good</w:t>
      </w:r>
      <w:r>
        <w:rPr>
          <w:spacing w:val="8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benefits</w:t>
      </w:r>
      <w:r>
        <w:rPr>
          <w:spacing w:val="6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in</w:t>
      </w:r>
      <w:r>
        <w:rPr>
          <w:spacing w:val="7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improving  the</w:t>
      </w:r>
      <w:r>
        <w:rPr>
          <w:spacing w:val="8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reliability  of</w:t>
      </w:r>
      <w:r>
        <w:rPr>
          <w:spacing w:val="6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radar</w:t>
      </w:r>
      <w:r>
        <w:rPr>
          <w:spacing w:val="4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systems</w:t>
      </w:r>
      <w:r>
        <w:rPr>
          <w:spacing w:val="3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compared</w:t>
      </w:r>
      <w:r>
        <w:rPr>
          <w:spacing w:val="1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to</w:t>
      </w:r>
    </w:p>
    <w:p w14:paraId="37F50162" w14:textId="77777777" w:rsidR="00F27F90" w:rsidRDefault="00F27F90">
      <w:pPr>
        <w:spacing w:line="219" w:lineRule="auto"/>
        <w:rPr>
          <w:sz w:val="22"/>
          <w:szCs w:val="22"/>
        </w:rPr>
        <w:sectPr w:rsidR="00F27F90">
          <w:headerReference w:type="default" r:id="rId18"/>
          <w:footerReference w:type="default" r:id="rId19"/>
          <w:pgSz w:w="11907" w:h="16839"/>
          <w:pgMar w:top="1139" w:right="0" w:bottom="1495" w:left="878" w:header="6" w:footer="850" w:gutter="0"/>
          <w:cols w:space="720"/>
        </w:sectPr>
      </w:pPr>
    </w:p>
    <w:p w14:paraId="4D42E8C3" w14:textId="77777777" w:rsidR="00F27F90" w:rsidRDefault="00000000">
      <w:pPr>
        <w:pStyle w:val="BodyText"/>
        <w:spacing w:before="6" w:line="222" w:lineRule="auto"/>
        <w:ind w:left="45" w:right="793"/>
        <w:rPr>
          <w:sz w:val="22"/>
          <w:szCs w:val="22"/>
        </w:rPr>
      </w:pPr>
      <w:bookmarkStart w:id="72" w:name="bookmark15"/>
      <w:bookmarkStart w:id="73" w:name="bookmark5"/>
      <w:bookmarkEnd w:id="72"/>
      <w:bookmarkEnd w:id="73"/>
      <w:r>
        <w:rPr>
          <w:spacing w:val="-1"/>
          <w:sz w:val="22"/>
          <w:szCs w:val="22"/>
        </w:rPr>
        <w:lastRenderedPageBreak/>
        <w:t>magnetron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based systems.  Ma</w:t>
      </w:r>
      <w:r>
        <w:rPr>
          <w:spacing w:val="-2"/>
          <w:sz w:val="22"/>
          <w:szCs w:val="22"/>
        </w:rPr>
        <w:t>gnetrons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have a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limited in-service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life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(c10,000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hours)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require very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high voltage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power supplies that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mit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reliability.</w:t>
      </w:r>
    </w:p>
    <w:p w14:paraId="1AE86AB7" w14:textId="77777777" w:rsidR="00F27F90" w:rsidRDefault="00000000">
      <w:pPr>
        <w:pStyle w:val="BodyText"/>
        <w:spacing w:before="162" w:line="188" w:lineRule="auto"/>
        <w:ind w:left="1575"/>
        <w:rPr>
          <w:sz w:val="22"/>
          <w:szCs w:val="22"/>
        </w:rPr>
      </w:pPr>
      <w:r>
        <w:rPr>
          <w:i/>
          <w:iCs/>
          <w:color w:val="575756"/>
          <w:sz w:val="22"/>
          <w:szCs w:val="22"/>
        </w:rPr>
        <w:t>Table 1          Comparison of</w:t>
      </w:r>
      <w:r>
        <w:rPr>
          <w:i/>
          <w:iCs/>
          <w:color w:val="575756"/>
          <w:spacing w:val="-13"/>
          <w:sz w:val="22"/>
          <w:szCs w:val="22"/>
        </w:rPr>
        <w:t xml:space="preserve"> </w:t>
      </w:r>
      <w:r>
        <w:rPr>
          <w:i/>
          <w:iCs/>
          <w:color w:val="575756"/>
          <w:sz w:val="22"/>
          <w:szCs w:val="22"/>
        </w:rPr>
        <w:t>characteristics of</w:t>
      </w:r>
      <w:r>
        <w:rPr>
          <w:i/>
          <w:iCs/>
          <w:color w:val="575756"/>
          <w:spacing w:val="-12"/>
          <w:sz w:val="22"/>
          <w:szCs w:val="22"/>
        </w:rPr>
        <w:t xml:space="preserve"> </w:t>
      </w:r>
      <w:r>
        <w:rPr>
          <w:i/>
          <w:iCs/>
          <w:color w:val="575756"/>
          <w:sz w:val="22"/>
          <w:szCs w:val="22"/>
        </w:rPr>
        <w:t>conventional and typical</w:t>
      </w:r>
      <w:r>
        <w:rPr>
          <w:i/>
          <w:iCs/>
          <w:color w:val="575756"/>
          <w:spacing w:val="6"/>
          <w:sz w:val="22"/>
          <w:szCs w:val="22"/>
        </w:rPr>
        <w:t xml:space="preserve"> </w:t>
      </w:r>
      <w:r>
        <w:rPr>
          <w:i/>
          <w:iCs/>
          <w:color w:val="575756"/>
          <w:sz w:val="22"/>
          <w:szCs w:val="22"/>
        </w:rPr>
        <w:t>N</w:t>
      </w:r>
      <w:r>
        <w:rPr>
          <w:i/>
          <w:iCs/>
          <w:color w:val="575756"/>
          <w:spacing w:val="-1"/>
          <w:sz w:val="22"/>
          <w:szCs w:val="22"/>
        </w:rPr>
        <w:t>T radars</w:t>
      </w:r>
    </w:p>
    <w:p w14:paraId="6152BB35" w14:textId="77777777" w:rsidR="00F27F90" w:rsidRDefault="00F27F90">
      <w:pPr>
        <w:spacing w:line="241" w:lineRule="exact"/>
      </w:pPr>
    </w:p>
    <w:tbl>
      <w:tblPr>
        <w:tblStyle w:val="TableNormal1"/>
        <w:tblW w:w="8526" w:type="dxa"/>
        <w:tblInd w:w="8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4"/>
        <w:gridCol w:w="4262"/>
      </w:tblGrid>
      <w:tr w:rsidR="00F27F90" w14:paraId="1BB661B8" w14:textId="77777777">
        <w:trPr>
          <w:trHeight w:val="603"/>
        </w:trPr>
        <w:tc>
          <w:tcPr>
            <w:tcW w:w="4264" w:type="dxa"/>
            <w:tcBorders>
              <w:bottom w:val="single" w:sz="6" w:space="0" w:color="000000"/>
            </w:tcBorders>
          </w:tcPr>
          <w:p w14:paraId="3DE4BA18" w14:textId="77777777" w:rsidR="00F27F90" w:rsidRDefault="00000000">
            <w:pPr>
              <w:spacing w:before="233" w:line="193" w:lineRule="auto"/>
              <w:ind w:left="132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3"/>
                <w:sz w:val="19"/>
                <w:szCs w:val="19"/>
              </w:rPr>
              <w:t>Conventional</w:t>
            </w:r>
            <w:r>
              <w:rPr>
                <w:rFonts w:ascii="Calibri" w:eastAsia="Calibri" w:hAnsi="Calibri" w:cs="Calibri"/>
                <w:b/>
                <w:bCs/>
                <w:color w:val="00558C"/>
                <w:spacing w:val="21"/>
                <w:w w:val="10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558C"/>
                <w:spacing w:val="3"/>
                <w:sz w:val="19"/>
                <w:szCs w:val="19"/>
              </w:rPr>
              <w:t>Radar</w:t>
            </w:r>
          </w:p>
        </w:tc>
        <w:tc>
          <w:tcPr>
            <w:tcW w:w="4262" w:type="dxa"/>
            <w:tcBorders>
              <w:bottom w:val="single" w:sz="6" w:space="0" w:color="000000"/>
            </w:tcBorders>
          </w:tcPr>
          <w:p w14:paraId="0AC3FC65" w14:textId="0E02016B" w:rsidR="00F27F90" w:rsidRDefault="00000000">
            <w:pPr>
              <w:spacing w:before="234" w:line="194" w:lineRule="auto"/>
              <w:ind w:left="1180"/>
              <w:rPr>
                <w:rFonts w:ascii="Calibri" w:eastAsia="Calibri" w:hAnsi="Calibri" w:cs="Calibri"/>
                <w:sz w:val="19"/>
                <w:szCs w:val="19"/>
              </w:rPr>
            </w:pPr>
            <w:del w:id="74" w:author="Paul Mueller" w:date="2024-10-22T09:15:00Z">
              <w:r w:rsidDel="00C55BA1">
                <w:rPr>
                  <w:rFonts w:ascii="Calibri" w:eastAsia="Calibri" w:hAnsi="Calibri" w:cs="Calibri"/>
                  <w:b/>
                  <w:bCs/>
                  <w:color w:val="00558C"/>
                  <w:spacing w:val="3"/>
                  <w:sz w:val="19"/>
                  <w:szCs w:val="19"/>
                </w:rPr>
                <w:delText>New Technology</w:delText>
              </w:r>
              <w:r w:rsidDel="00C55BA1">
                <w:rPr>
                  <w:rFonts w:ascii="Calibri" w:eastAsia="Calibri" w:hAnsi="Calibri" w:cs="Calibri"/>
                  <w:b/>
                  <w:bCs/>
                  <w:color w:val="00558C"/>
                  <w:spacing w:val="32"/>
                  <w:w w:val="101"/>
                  <w:sz w:val="19"/>
                  <w:szCs w:val="19"/>
                </w:rPr>
                <w:delText xml:space="preserve"> </w:delText>
              </w:r>
              <w:r w:rsidDel="00C55BA1">
                <w:rPr>
                  <w:rFonts w:ascii="Calibri" w:eastAsia="Calibri" w:hAnsi="Calibri" w:cs="Calibri"/>
                  <w:b/>
                  <w:bCs/>
                  <w:color w:val="00558C"/>
                  <w:spacing w:val="3"/>
                  <w:sz w:val="19"/>
                  <w:szCs w:val="19"/>
                </w:rPr>
                <w:delText>Radar</w:delText>
              </w:r>
            </w:del>
            <w:ins w:id="75" w:author="Paul Mueller" w:date="2024-10-22T09:15:00Z">
              <w:r w:rsidR="00C55BA1">
                <w:rPr>
                  <w:rFonts w:ascii="Calibri" w:eastAsia="Calibri" w:hAnsi="Calibri" w:cs="Calibri"/>
                  <w:b/>
                  <w:bCs/>
                  <w:color w:val="00558C"/>
                  <w:spacing w:val="3"/>
                  <w:sz w:val="19"/>
                  <w:szCs w:val="19"/>
                </w:rPr>
                <w:t>Solid-state Radar</w:t>
              </w:r>
            </w:ins>
          </w:p>
        </w:tc>
      </w:tr>
      <w:tr w:rsidR="00F27F90" w14:paraId="3715DD39" w14:textId="77777777">
        <w:trPr>
          <w:trHeight w:val="589"/>
        </w:trPr>
        <w:tc>
          <w:tcPr>
            <w:tcW w:w="4264" w:type="dxa"/>
            <w:tcBorders>
              <w:top w:val="single" w:sz="6" w:space="0" w:color="000000"/>
            </w:tcBorders>
          </w:tcPr>
          <w:p w14:paraId="3ECF9E12" w14:textId="77777777" w:rsidR="00F27F90" w:rsidRDefault="00000000">
            <w:pPr>
              <w:spacing w:before="225" w:line="193" w:lineRule="auto"/>
              <w:ind w:left="158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non-coherent</w:t>
            </w:r>
          </w:p>
        </w:tc>
        <w:tc>
          <w:tcPr>
            <w:tcW w:w="4262" w:type="dxa"/>
            <w:tcBorders>
              <w:top w:val="single" w:sz="6" w:space="0" w:color="000000"/>
            </w:tcBorders>
          </w:tcPr>
          <w:p w14:paraId="3DEFE44B" w14:textId="77777777" w:rsidR="00F27F90" w:rsidRDefault="00000000">
            <w:pPr>
              <w:spacing w:before="225" w:line="193" w:lineRule="auto"/>
              <w:ind w:left="176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coherent</w:t>
            </w:r>
          </w:p>
        </w:tc>
      </w:tr>
      <w:tr w:rsidR="00F27F90" w14:paraId="72400D84" w14:textId="77777777">
        <w:trPr>
          <w:trHeight w:val="594"/>
        </w:trPr>
        <w:tc>
          <w:tcPr>
            <w:tcW w:w="4264" w:type="dxa"/>
          </w:tcPr>
          <w:p w14:paraId="5CD4B496" w14:textId="77777777" w:rsidR="00F27F90" w:rsidRDefault="00000000">
            <w:pPr>
              <w:spacing w:before="231" w:line="195" w:lineRule="auto"/>
              <w:ind w:left="187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pulsed</w:t>
            </w:r>
          </w:p>
        </w:tc>
        <w:tc>
          <w:tcPr>
            <w:tcW w:w="4262" w:type="dxa"/>
          </w:tcPr>
          <w:p w14:paraId="6720D95F" w14:textId="77777777" w:rsidR="00F27F90" w:rsidRDefault="00000000">
            <w:pPr>
              <w:spacing w:before="231" w:line="195" w:lineRule="auto"/>
              <w:ind w:left="145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modulated</w:t>
            </w:r>
            <w:r>
              <w:rPr>
                <w:rFonts w:ascii="Calibri" w:eastAsia="Calibri" w:hAnsi="Calibri" w:cs="Calibri"/>
                <w:spacing w:val="25"/>
                <w:w w:val="10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pulse</w:t>
            </w:r>
          </w:p>
        </w:tc>
      </w:tr>
      <w:tr w:rsidR="00F27F90" w14:paraId="146DC090" w14:textId="77777777">
        <w:trPr>
          <w:trHeight w:val="594"/>
        </w:trPr>
        <w:tc>
          <w:tcPr>
            <w:tcW w:w="4264" w:type="dxa"/>
          </w:tcPr>
          <w:p w14:paraId="1E537266" w14:textId="77777777" w:rsidR="00F27F90" w:rsidRDefault="00000000">
            <w:pPr>
              <w:spacing w:before="230" w:line="197" w:lineRule="auto"/>
              <w:ind w:left="10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z w:val="19"/>
                <w:szCs w:val="19"/>
              </w:rPr>
              <w:t>high</w:t>
            </w:r>
            <w:r>
              <w:rPr>
                <w:rFonts w:ascii="Calibri" w:eastAsia="Calibri" w:hAnsi="Calibri" w:cs="Calibri"/>
                <w:spacing w:val="22"/>
                <w:w w:val="10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peak</w:t>
            </w:r>
            <w:r>
              <w:rPr>
                <w:rFonts w:ascii="Calibri" w:eastAsia="Calibri" w:hAnsi="Calibri" w:cs="Calibri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power</w:t>
            </w:r>
            <w:r>
              <w:rPr>
                <w:rFonts w:ascii="Calibri" w:eastAsia="Calibri" w:hAnsi="Calibri" w:cs="Calibri"/>
                <w:spacing w:val="15"/>
                <w:w w:val="10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(3-30</w:t>
            </w:r>
            <w:r>
              <w:rPr>
                <w:rFonts w:ascii="Calibri" w:eastAsia="Calibri" w:hAnsi="Calibri" w:cs="Calibri"/>
                <w:spacing w:val="17"/>
                <w:w w:val="10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kW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)</w:t>
            </w:r>
          </w:p>
        </w:tc>
        <w:tc>
          <w:tcPr>
            <w:tcW w:w="4262" w:type="dxa"/>
          </w:tcPr>
          <w:p w14:paraId="025866D6" w14:textId="77777777" w:rsidR="00F27F90" w:rsidRDefault="00000000">
            <w:pPr>
              <w:spacing w:before="230" w:line="197" w:lineRule="auto"/>
              <w:ind w:left="101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z w:val="19"/>
                <w:szCs w:val="19"/>
              </w:rPr>
              <w:t>low</w:t>
            </w:r>
            <w:r>
              <w:rPr>
                <w:rFonts w:ascii="Calibri" w:eastAsia="Calibri" w:hAnsi="Calibri" w:cs="Calibri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peak</w:t>
            </w:r>
            <w:r>
              <w:rPr>
                <w:rFonts w:ascii="Calibri" w:eastAsia="Calibri" w:hAnsi="Calibri" w:cs="Calibri"/>
                <w:spacing w:val="18"/>
                <w:w w:val="10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power</w:t>
            </w:r>
            <w:r>
              <w:rPr>
                <w:rFonts w:ascii="Calibri" w:eastAsia="Calibri" w:hAnsi="Calibri" w:cs="Calibri"/>
                <w:spacing w:val="15"/>
                <w:w w:val="10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sz w:val="19"/>
                <w:szCs w:val="19"/>
              </w:rPr>
              <w:t>(10-500 W)</w:t>
            </w:r>
          </w:p>
        </w:tc>
      </w:tr>
      <w:tr w:rsidR="00F27F90" w14:paraId="0EB69181" w14:textId="77777777">
        <w:trPr>
          <w:trHeight w:val="599"/>
        </w:trPr>
        <w:tc>
          <w:tcPr>
            <w:tcW w:w="4264" w:type="dxa"/>
          </w:tcPr>
          <w:p w14:paraId="51811D38" w14:textId="77777777" w:rsidR="00F27F90" w:rsidRDefault="00000000">
            <w:pPr>
              <w:spacing w:before="254" w:line="175" w:lineRule="auto"/>
              <w:ind w:left="165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magnetrons</w:t>
            </w:r>
          </w:p>
        </w:tc>
        <w:tc>
          <w:tcPr>
            <w:tcW w:w="4262" w:type="dxa"/>
          </w:tcPr>
          <w:p w14:paraId="614AD412" w14:textId="77777777" w:rsidR="00F27F90" w:rsidRDefault="00000000">
            <w:pPr>
              <w:spacing w:before="235" w:line="193" w:lineRule="auto"/>
              <w:ind w:left="171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solid-state</w:t>
            </w:r>
          </w:p>
        </w:tc>
      </w:tr>
    </w:tbl>
    <w:p w14:paraId="0CF8C8F9" w14:textId="77777777" w:rsidR="00F27F90" w:rsidRDefault="00F27F90">
      <w:pPr>
        <w:spacing w:line="376" w:lineRule="auto"/>
      </w:pPr>
    </w:p>
    <w:p w14:paraId="3F42BA65" w14:textId="2BF24978" w:rsidR="00F27F90" w:rsidRDefault="00000000">
      <w:pPr>
        <w:pStyle w:val="BodyText"/>
        <w:spacing w:before="67" w:line="221" w:lineRule="auto"/>
        <w:ind w:left="45" w:right="791" w:firstLine="1"/>
        <w:rPr>
          <w:sz w:val="22"/>
          <w:szCs w:val="22"/>
        </w:rPr>
      </w:pPr>
      <w:r>
        <w:rPr>
          <w:spacing w:val="-1"/>
          <w:sz w:val="22"/>
          <w:szCs w:val="22"/>
        </w:rPr>
        <w:t>Note that the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interaction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FMCW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radars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26"/>
          <w:sz w:val="22"/>
          <w:szCs w:val="22"/>
        </w:rPr>
        <w:t xml:space="preserve"> </w:t>
      </w:r>
      <w:ins w:id="76" w:author="Paul Mueller" w:date="2024-10-22T09:16:00Z">
        <w:r w:rsidR="00C55BA1">
          <w:rPr>
            <w:spacing w:val="26"/>
            <w:sz w:val="22"/>
            <w:szCs w:val="22"/>
          </w:rPr>
          <w:t>r</w:t>
        </w:r>
      </w:ins>
      <w:del w:id="77" w:author="Paul Mueller" w:date="2024-10-22T09:16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requires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completely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new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approach to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developed. This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has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not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been considered as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part of this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strategy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paper.</w:t>
      </w:r>
    </w:p>
    <w:p w14:paraId="7DF58888" w14:textId="77777777" w:rsidR="00F27F90" w:rsidRDefault="00000000">
      <w:pPr>
        <w:pStyle w:val="BodyText"/>
        <w:spacing w:before="312" w:line="179" w:lineRule="auto"/>
        <w:ind w:left="33"/>
        <w:outlineLvl w:val="0"/>
        <w:rPr>
          <w:sz w:val="28"/>
          <w:szCs w:val="28"/>
        </w:rPr>
      </w:pPr>
      <w:r>
        <w:rPr>
          <w:b/>
          <w:bCs/>
          <w:color w:val="00558C"/>
          <w:spacing w:val="-2"/>
          <w:sz w:val="28"/>
          <w:szCs w:val="28"/>
          <w:u w:val="single"/>
        </w:rPr>
        <w:t>4         THE</w:t>
      </w:r>
      <w:r>
        <w:rPr>
          <w:b/>
          <w:bCs/>
          <w:color w:val="00558C"/>
          <w:spacing w:val="26"/>
          <w:sz w:val="28"/>
          <w:szCs w:val="28"/>
          <w:u w:val="single"/>
        </w:rPr>
        <w:t xml:space="preserve"> </w:t>
      </w:r>
      <w:r>
        <w:rPr>
          <w:b/>
          <w:bCs/>
          <w:color w:val="00558C"/>
          <w:spacing w:val="-2"/>
          <w:sz w:val="28"/>
          <w:szCs w:val="28"/>
          <w:u w:val="single"/>
        </w:rPr>
        <w:t>R</w:t>
      </w:r>
      <w:r>
        <w:rPr>
          <w:b/>
          <w:bCs/>
          <w:color w:val="00558C"/>
          <w:spacing w:val="-2"/>
          <w:sz w:val="28"/>
          <w:szCs w:val="28"/>
        </w:rPr>
        <w:t>OLE OF</w:t>
      </w:r>
      <w:r>
        <w:rPr>
          <w:b/>
          <w:bCs/>
          <w:color w:val="00558C"/>
          <w:spacing w:val="19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RACONS</w:t>
      </w:r>
    </w:p>
    <w:p w14:paraId="4F83D36C" w14:textId="77777777" w:rsidR="00F27F90" w:rsidRDefault="00F27F90"/>
    <w:p w14:paraId="0F52C68E" w14:textId="77777777" w:rsidR="00F27F90" w:rsidRDefault="00000000">
      <w:pPr>
        <w:pStyle w:val="BodyText"/>
        <w:spacing w:before="67" w:line="188" w:lineRule="auto"/>
        <w:ind w:left="30"/>
        <w:rPr>
          <w:sz w:val="22"/>
          <w:szCs w:val="22"/>
        </w:rPr>
      </w:pPr>
      <w:r>
        <w:rPr>
          <w:spacing w:val="-1"/>
          <w:sz w:val="22"/>
          <w:szCs w:val="22"/>
        </w:rPr>
        <w:t>This Strategy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is set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 the following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context:</w:t>
      </w:r>
    </w:p>
    <w:p w14:paraId="7597F3C6" w14:textId="77777777" w:rsidR="00F27F90" w:rsidRDefault="00000000">
      <w:pPr>
        <w:pStyle w:val="BodyText"/>
        <w:spacing w:before="190" w:line="188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z w:val="22"/>
          <w:szCs w:val="22"/>
        </w:rPr>
        <w:t xml:space="preserve">•     </w:t>
      </w:r>
      <w:r>
        <w:rPr>
          <w:sz w:val="22"/>
          <w:szCs w:val="22"/>
        </w:rPr>
        <w:t>radar will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continue t</w:t>
      </w:r>
      <w:r>
        <w:rPr>
          <w:spacing w:val="-1"/>
          <w:sz w:val="22"/>
          <w:szCs w:val="22"/>
        </w:rPr>
        <w:t>o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primary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tool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for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collision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avoidance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for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foreseeable</w:t>
      </w:r>
      <w:r>
        <w:rPr>
          <w:spacing w:val="5"/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future;</w:t>
      </w:r>
      <w:proofErr w:type="gramEnd"/>
    </w:p>
    <w:p w14:paraId="616FE9FD" w14:textId="77777777" w:rsidR="00F27F90" w:rsidRDefault="00000000">
      <w:pPr>
        <w:pStyle w:val="BodyText"/>
        <w:spacing w:before="188" w:line="214" w:lineRule="auto"/>
        <w:ind w:left="1029" w:right="1006" w:hanging="423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 xml:space="preserve">•     </w:t>
      </w:r>
      <w:proofErr w:type="gramStart"/>
      <w:r>
        <w:rPr>
          <w:spacing w:val="-1"/>
          <w:sz w:val="22"/>
          <w:szCs w:val="22"/>
        </w:rPr>
        <w:t>radar  will</w:t>
      </w:r>
      <w:proofErr w:type="gramEnd"/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continue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to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have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important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role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hazard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warning,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spatial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aw</w:t>
      </w:r>
      <w:r>
        <w:rPr>
          <w:spacing w:val="-2"/>
          <w:sz w:val="22"/>
          <w:szCs w:val="22"/>
        </w:rPr>
        <w:t>areness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confirmation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position;</w:t>
      </w:r>
    </w:p>
    <w:p w14:paraId="1D7080E1" w14:textId="77777777" w:rsidR="00F27F90" w:rsidRDefault="00000000">
      <w:pPr>
        <w:pStyle w:val="BodyText"/>
        <w:spacing w:before="190" w:line="188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z w:val="22"/>
          <w:szCs w:val="22"/>
        </w:rPr>
        <w:t xml:space="preserve">•     </w:t>
      </w:r>
      <w:r>
        <w:rPr>
          <w:sz w:val="22"/>
          <w:szCs w:val="22"/>
        </w:rPr>
        <w:t>anticipated continuing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z w:val="22"/>
          <w:szCs w:val="22"/>
        </w:rPr>
        <w:t>requi</w:t>
      </w:r>
      <w:r>
        <w:rPr>
          <w:spacing w:val="-1"/>
          <w:sz w:val="22"/>
          <w:szCs w:val="22"/>
        </w:rPr>
        <w:t>rement for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Racons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e-Navigation</w:t>
      </w:r>
      <w:r>
        <w:rPr>
          <w:spacing w:val="10"/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era;</w:t>
      </w:r>
      <w:proofErr w:type="gramEnd"/>
    </w:p>
    <w:p w14:paraId="000CF5C8" w14:textId="77777777" w:rsidR="00F27F90" w:rsidRDefault="00000000">
      <w:pPr>
        <w:pStyle w:val="BodyText"/>
        <w:spacing w:before="191" w:line="188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 xml:space="preserve">•     </w:t>
      </w:r>
      <w:r>
        <w:rPr>
          <w:spacing w:val="-1"/>
          <w:sz w:val="22"/>
          <w:szCs w:val="22"/>
        </w:rPr>
        <w:t>the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navigational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requirement for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Racons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</w:t>
      </w:r>
      <w:r>
        <w:rPr>
          <w:spacing w:val="-2"/>
          <w:sz w:val="22"/>
          <w:szCs w:val="22"/>
        </w:rPr>
        <w:t xml:space="preserve"> the future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expected to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as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set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out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Appendix</w:t>
      </w:r>
      <w:r>
        <w:rPr>
          <w:spacing w:val="20"/>
          <w:w w:val="101"/>
          <w:sz w:val="22"/>
          <w:szCs w:val="22"/>
        </w:rPr>
        <w:t xml:space="preserve"> </w:t>
      </w:r>
      <w:proofErr w:type="gramStart"/>
      <w:r>
        <w:rPr>
          <w:spacing w:val="-2"/>
          <w:sz w:val="22"/>
          <w:szCs w:val="22"/>
        </w:rPr>
        <w:t>1;</w:t>
      </w:r>
      <w:proofErr w:type="gramEnd"/>
    </w:p>
    <w:p w14:paraId="0C3DBC6C" w14:textId="77777777" w:rsidR="00F27F90" w:rsidRDefault="00000000">
      <w:pPr>
        <w:pStyle w:val="BodyText"/>
        <w:spacing w:before="190" w:line="188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 xml:space="preserve">•     </w:t>
      </w:r>
      <w:r>
        <w:rPr>
          <w:spacing w:val="-1"/>
          <w:sz w:val="22"/>
          <w:szCs w:val="22"/>
        </w:rPr>
        <w:t>there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is a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need to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respond to the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proliferation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other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radar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targets,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such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as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wind</w:t>
      </w:r>
      <w:r>
        <w:rPr>
          <w:spacing w:val="4"/>
          <w:sz w:val="22"/>
          <w:szCs w:val="22"/>
        </w:rPr>
        <w:t xml:space="preserve"> </w:t>
      </w:r>
      <w:proofErr w:type="gramStart"/>
      <w:r>
        <w:rPr>
          <w:spacing w:val="-2"/>
          <w:sz w:val="22"/>
          <w:szCs w:val="22"/>
        </w:rPr>
        <w:t>farms;</w:t>
      </w:r>
      <w:proofErr w:type="gramEnd"/>
    </w:p>
    <w:p w14:paraId="377228A5" w14:textId="77777777" w:rsidR="00F27F90" w:rsidRDefault="00000000">
      <w:pPr>
        <w:pStyle w:val="BodyText"/>
        <w:spacing w:before="189" w:line="187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 xml:space="preserve">•     </w:t>
      </w:r>
      <w:r>
        <w:rPr>
          <w:spacing w:val="-1"/>
          <w:sz w:val="22"/>
          <w:szCs w:val="22"/>
        </w:rPr>
        <w:t>increasing congestion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some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areas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is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making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greater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demands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AtoN</w:t>
      </w:r>
      <w:proofErr w:type="spellEnd"/>
      <w:r>
        <w:rPr>
          <w:spacing w:val="-1"/>
          <w:sz w:val="22"/>
          <w:szCs w:val="22"/>
        </w:rPr>
        <w:t>;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</w:p>
    <w:p w14:paraId="318E05EC" w14:textId="46B3F050" w:rsidR="00F27F90" w:rsidRDefault="00000000">
      <w:pPr>
        <w:pStyle w:val="BodyText"/>
        <w:spacing w:before="191" w:line="214" w:lineRule="auto"/>
        <w:ind w:left="1028" w:right="1151" w:hanging="422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 xml:space="preserve">•     </w:t>
      </w:r>
      <w:r>
        <w:rPr>
          <w:spacing w:val="-1"/>
          <w:sz w:val="22"/>
          <w:szCs w:val="22"/>
        </w:rPr>
        <w:t>radars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may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introduced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over the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</w:t>
      </w:r>
      <w:r>
        <w:rPr>
          <w:spacing w:val="-2"/>
          <w:sz w:val="22"/>
          <w:szCs w:val="22"/>
        </w:rPr>
        <w:t>xt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decade</w:t>
      </w:r>
      <w:ins w:id="78" w:author="Paul Mueller" w:date="2024-10-22T09:18:00Z">
        <w:r w:rsidR="00C55BA1">
          <w:rPr>
            <w:spacing w:val="-2"/>
            <w:sz w:val="22"/>
            <w:szCs w:val="22"/>
          </w:rPr>
          <w:t>s</w:t>
        </w:r>
      </w:ins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not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trigger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existing</w:t>
      </w:r>
      <w:r>
        <w:rPr>
          <w:spacing w:val="16"/>
          <w:sz w:val="22"/>
          <w:szCs w:val="22"/>
        </w:rPr>
        <w:t xml:space="preserve"> </w:t>
      </w:r>
      <w:ins w:id="79" w:author="Paul Mueller" w:date="2024-10-22T09:16:00Z">
        <w:r w:rsidR="00C55BA1">
          <w:rPr>
            <w:spacing w:val="-2"/>
            <w:sz w:val="22"/>
            <w:szCs w:val="22"/>
          </w:rPr>
          <w:t>r</w:t>
        </w:r>
      </w:ins>
      <w:del w:id="80" w:author="Paul Mueller" w:date="2024-10-22T09:16:00Z">
        <w:r w:rsidDel="00C55BA1">
          <w:rPr>
            <w:spacing w:val="-2"/>
            <w:sz w:val="22"/>
            <w:szCs w:val="22"/>
          </w:rPr>
          <w:delText>R</w:delText>
        </w:r>
      </w:del>
      <w:proofErr w:type="gramStart"/>
      <w:r>
        <w:rPr>
          <w:spacing w:val="-2"/>
          <w:sz w:val="22"/>
          <w:szCs w:val="22"/>
        </w:rPr>
        <w:t>acons,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or</w:t>
      </w:r>
      <w:proofErr w:type="gramEnd"/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do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so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at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significantly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reduced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range.</w:t>
      </w:r>
    </w:p>
    <w:p w14:paraId="3085F70B" w14:textId="77777777" w:rsidR="00F27F90" w:rsidRDefault="00000000">
      <w:pPr>
        <w:pStyle w:val="BodyText"/>
        <w:spacing w:before="181" w:line="233" w:lineRule="auto"/>
        <w:ind w:left="32" w:right="792" w:firstLine="1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Mariners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have access to a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rapidly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increasing a</w:t>
      </w:r>
      <w:r>
        <w:rPr>
          <w:spacing w:val="-2"/>
          <w:sz w:val="22"/>
          <w:szCs w:val="22"/>
        </w:rPr>
        <w:t>mount of information,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bringing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it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risk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information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overload,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which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needs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to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addressed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pacing w:val="-2"/>
          <w:sz w:val="22"/>
          <w:szCs w:val="22"/>
        </w:rPr>
        <w:t>nder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Human-Machine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Interface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aspects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e-Navigation.</w:t>
      </w:r>
      <w:r>
        <w:rPr>
          <w:spacing w:val="13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This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necessitates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ability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to</w:t>
      </w:r>
      <w:r>
        <w:rPr>
          <w:spacing w:val="3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interpret</w:t>
      </w:r>
      <w:r>
        <w:rPr>
          <w:spacing w:val="2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  <w:r>
        <w:rPr>
          <w:spacing w:val="29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dis</w:t>
      </w:r>
      <w:r>
        <w:rPr>
          <w:spacing w:val="-2"/>
          <w:sz w:val="22"/>
          <w:szCs w:val="22"/>
        </w:rPr>
        <w:t>criminate</w:t>
      </w:r>
      <w:r>
        <w:rPr>
          <w:spacing w:val="3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between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individual</w:t>
      </w:r>
      <w:r>
        <w:rPr>
          <w:spacing w:val="3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aids</w:t>
      </w:r>
      <w:r>
        <w:rPr>
          <w:spacing w:val="2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navigation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environment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increasing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amount</w:t>
      </w:r>
      <w:r>
        <w:rPr>
          <w:spacing w:val="40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pacing w:val="4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radar</w:t>
      </w:r>
      <w:r>
        <w:rPr>
          <w:spacing w:val="3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clutter.   </w:t>
      </w:r>
      <w:proofErr w:type="gramStart"/>
      <w:r>
        <w:rPr>
          <w:spacing w:val="-1"/>
          <w:sz w:val="22"/>
          <w:szCs w:val="22"/>
        </w:rPr>
        <w:t xml:space="preserve">There  </w:t>
      </w:r>
      <w:r>
        <w:rPr>
          <w:spacing w:val="-2"/>
          <w:sz w:val="22"/>
          <w:szCs w:val="22"/>
        </w:rPr>
        <w:t>is</w:t>
      </w:r>
      <w:proofErr w:type="gramEnd"/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  potential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single  point</w:t>
      </w:r>
      <w:r>
        <w:rPr>
          <w:spacing w:val="4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failure</w:t>
      </w:r>
      <w:r>
        <w:rPr>
          <w:spacing w:val="3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4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both</w:t>
      </w:r>
      <w:r>
        <w:rPr>
          <w:spacing w:val="3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  navigation</w:t>
      </w:r>
      <w:r>
        <w:rPr>
          <w:spacing w:val="3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surveillance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functions of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bridge systems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rely</w:t>
      </w:r>
      <w:r>
        <w:rPr>
          <w:spacing w:val="-2"/>
          <w:sz w:val="22"/>
          <w:szCs w:val="22"/>
        </w:rPr>
        <w:t>ing solely on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GNSS.</w:t>
      </w:r>
      <w:r>
        <w:rPr>
          <w:spacing w:val="10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Radar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aids to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navigation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are,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remain,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key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part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approach to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risk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mitigation.</w:t>
      </w:r>
    </w:p>
    <w:p w14:paraId="1E631F57" w14:textId="3A08B1B0" w:rsidR="00F27F90" w:rsidRDefault="00000000">
      <w:pPr>
        <w:pStyle w:val="BodyText"/>
        <w:spacing w:before="166" w:line="232" w:lineRule="auto"/>
        <w:ind w:left="37" w:right="792" w:hanging="7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The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removal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requirement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trigger</w:t>
      </w:r>
      <w:r>
        <w:rPr>
          <w:spacing w:val="33"/>
          <w:sz w:val="22"/>
          <w:szCs w:val="22"/>
        </w:rPr>
        <w:t xml:space="preserve"> </w:t>
      </w:r>
      <w:ins w:id="81" w:author="Paul Mueller" w:date="2024-10-22T09:18:00Z">
        <w:r w:rsidR="00C55BA1">
          <w:rPr>
            <w:spacing w:val="33"/>
            <w:sz w:val="22"/>
            <w:szCs w:val="22"/>
          </w:rPr>
          <w:t>r</w:t>
        </w:r>
      </w:ins>
      <w:del w:id="82" w:author="Paul Mueller" w:date="2024-10-22T09:18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does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not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necessarily</w:t>
      </w:r>
      <w:r>
        <w:rPr>
          <w:spacing w:val="3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mean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pacing w:val="34"/>
          <w:sz w:val="22"/>
          <w:szCs w:val="22"/>
        </w:rPr>
        <w:t xml:space="preserve"> </w:t>
      </w:r>
      <w:ins w:id="83" w:author="Paul Mueller" w:date="2024-10-22T09:18:00Z">
        <w:r w:rsidR="00C55BA1">
          <w:rPr>
            <w:spacing w:val="34"/>
            <w:sz w:val="22"/>
            <w:szCs w:val="22"/>
          </w:rPr>
          <w:t>r</w:t>
        </w:r>
      </w:ins>
      <w:del w:id="84" w:author="Paul Mueller" w:date="2024-10-22T09:18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</w:t>
      </w:r>
      <w:r>
        <w:rPr>
          <w:spacing w:val="2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-3"/>
          <w:sz w:val="22"/>
          <w:szCs w:val="22"/>
        </w:rPr>
        <w:t>ot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work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with</w:t>
      </w:r>
      <w:r>
        <w:rPr>
          <w:spacing w:val="33"/>
          <w:sz w:val="22"/>
          <w:szCs w:val="22"/>
        </w:rPr>
        <w:t xml:space="preserve"> </w:t>
      </w:r>
      <w:ins w:id="85" w:author="Paul Mueller" w:date="2024-10-22T09:18:00Z">
        <w:r w:rsidR="00C55BA1">
          <w:rPr>
            <w:spacing w:val="33"/>
            <w:sz w:val="22"/>
            <w:szCs w:val="22"/>
          </w:rPr>
          <w:t>solid-state</w:t>
        </w:r>
      </w:ins>
      <w:del w:id="86" w:author="Paul Mueller" w:date="2024-10-22T09:18:00Z">
        <w:r w:rsidDel="00C55BA1">
          <w:rPr>
            <w:spacing w:val="-3"/>
            <w:sz w:val="22"/>
            <w:szCs w:val="22"/>
          </w:rPr>
          <w:delText>NT</w:delText>
        </w:r>
      </w:del>
      <w:r>
        <w:rPr>
          <w:sz w:val="22"/>
          <w:szCs w:val="22"/>
        </w:rPr>
        <w:t xml:space="preserve"> </w:t>
      </w:r>
      <w:ins w:id="87" w:author="Paul Mueller" w:date="2024-10-22T09:19:00Z">
        <w:r w:rsidR="00C55BA1">
          <w:rPr>
            <w:spacing w:val="-2"/>
            <w:sz w:val="22"/>
            <w:szCs w:val="22"/>
          </w:rPr>
          <w:t>r</w:t>
        </w:r>
      </w:ins>
      <w:del w:id="88" w:author="Paul Mueller" w:date="2024-10-22T09:19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adars.  They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may work at a</w:t>
      </w:r>
      <w:r>
        <w:rPr>
          <w:spacing w:val="1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reduced,</w:t>
      </w:r>
      <w:r>
        <w:rPr>
          <w:spacing w:val="1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but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acceptable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range;</w:t>
      </w:r>
      <w:r>
        <w:rPr>
          <w:spacing w:val="22"/>
          <w:w w:val="101"/>
          <w:sz w:val="22"/>
          <w:szCs w:val="22"/>
        </w:rPr>
        <w:t xml:space="preserve"> </w:t>
      </w:r>
      <w:ins w:id="89" w:author="Paul Mueller" w:date="2024-10-22T09:18:00Z">
        <w:r w:rsidR="00C55BA1">
          <w:rPr>
            <w:spacing w:val="22"/>
            <w:w w:val="101"/>
            <w:sz w:val="22"/>
            <w:szCs w:val="22"/>
          </w:rPr>
          <w:t>Solid-state</w:t>
        </w:r>
      </w:ins>
      <w:del w:id="90" w:author="Paul Mueller" w:date="2024-10-22T09:18:00Z">
        <w:r w:rsidDel="00C55BA1">
          <w:rPr>
            <w:spacing w:val="-2"/>
            <w:sz w:val="22"/>
            <w:szCs w:val="22"/>
          </w:rPr>
          <w:delText>NT</w:delText>
        </w:r>
      </w:del>
      <w:r>
        <w:rPr>
          <w:spacing w:val="20"/>
          <w:sz w:val="22"/>
          <w:szCs w:val="22"/>
        </w:rPr>
        <w:t xml:space="preserve"> </w:t>
      </w:r>
      <w:ins w:id="91" w:author="Paul Mueller" w:date="2024-10-22T09:19:00Z">
        <w:r w:rsidR="00C55BA1">
          <w:rPr>
            <w:spacing w:val="-2"/>
            <w:sz w:val="22"/>
            <w:szCs w:val="22"/>
          </w:rPr>
          <w:t>r</w:t>
        </w:r>
      </w:ins>
      <w:del w:id="92" w:author="Paul Mueller" w:date="2024-10-22T09:19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adars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could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designed to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trigger</w:t>
      </w:r>
      <w:r>
        <w:rPr>
          <w:spacing w:val="19"/>
          <w:w w:val="101"/>
          <w:sz w:val="22"/>
          <w:szCs w:val="22"/>
        </w:rPr>
        <w:t xml:space="preserve"> </w:t>
      </w:r>
      <w:ins w:id="93" w:author="Paul Mueller" w:date="2024-10-22T09:19:00Z">
        <w:r w:rsidR="00C55BA1">
          <w:rPr>
            <w:spacing w:val="-2"/>
            <w:sz w:val="22"/>
            <w:szCs w:val="22"/>
          </w:rPr>
          <w:t>r</w:t>
        </w:r>
      </w:ins>
      <w:del w:id="94" w:author="Paul Mueller" w:date="2024-10-22T09:19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whilst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retaining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their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other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performance</w:t>
      </w:r>
      <w:r>
        <w:rPr>
          <w:spacing w:val="2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adva</w:t>
      </w:r>
      <w:r>
        <w:rPr>
          <w:spacing w:val="-2"/>
          <w:sz w:val="22"/>
          <w:szCs w:val="22"/>
        </w:rPr>
        <w:t>ntages;</w:t>
      </w:r>
      <w:r>
        <w:rPr>
          <w:spacing w:val="2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alternatively,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existing</w:t>
      </w:r>
      <w:r>
        <w:rPr>
          <w:spacing w:val="37"/>
          <w:w w:val="101"/>
          <w:sz w:val="22"/>
          <w:szCs w:val="22"/>
        </w:rPr>
        <w:t xml:space="preserve"> </w:t>
      </w:r>
      <w:ins w:id="95" w:author="Paul Mueller" w:date="2024-10-22T09:19:00Z">
        <w:r w:rsidR="00C55BA1">
          <w:rPr>
            <w:spacing w:val="-2"/>
            <w:sz w:val="22"/>
            <w:szCs w:val="22"/>
          </w:rPr>
          <w:t>r</w:t>
        </w:r>
      </w:ins>
      <w:del w:id="96" w:author="Paul Mueller" w:date="2024-10-22T09:19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could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modified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work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37"/>
          <w:w w:val="101"/>
          <w:sz w:val="22"/>
          <w:szCs w:val="22"/>
        </w:rPr>
        <w:t xml:space="preserve"> </w:t>
      </w:r>
      <w:ins w:id="97" w:author="Paul Mueller" w:date="2024-10-22T09:19:00Z">
        <w:r w:rsidR="00C55BA1">
          <w:rPr>
            <w:spacing w:val="37"/>
            <w:w w:val="101"/>
            <w:sz w:val="22"/>
            <w:szCs w:val="22"/>
          </w:rPr>
          <w:t>solid-state</w:t>
        </w:r>
      </w:ins>
      <w:del w:id="98" w:author="Paul Mueller" w:date="2024-10-22T09:19:00Z">
        <w:r w:rsidDel="00C55BA1">
          <w:rPr>
            <w:spacing w:val="-2"/>
            <w:sz w:val="22"/>
            <w:szCs w:val="22"/>
          </w:rPr>
          <w:delText>NT</w:delText>
        </w:r>
      </w:del>
      <w:r>
        <w:rPr>
          <w:sz w:val="22"/>
          <w:szCs w:val="22"/>
        </w:rPr>
        <w:t xml:space="preserve"> </w:t>
      </w:r>
      <w:ins w:id="99" w:author="Paul Mueller" w:date="2024-10-22T09:19:00Z">
        <w:r w:rsidR="00C55BA1">
          <w:rPr>
            <w:sz w:val="22"/>
            <w:szCs w:val="22"/>
          </w:rPr>
          <w:t>r</w:t>
        </w:r>
      </w:ins>
      <w:del w:id="100" w:author="Paul Mueller" w:date="2024-10-22T09:19:00Z">
        <w:r w:rsidDel="00C55BA1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adars or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new</w:t>
      </w:r>
      <w:r>
        <w:rPr>
          <w:spacing w:val="19"/>
          <w:w w:val="101"/>
          <w:sz w:val="22"/>
          <w:szCs w:val="22"/>
        </w:rPr>
        <w:t xml:space="preserve"> </w:t>
      </w:r>
      <w:ins w:id="101" w:author="Paul Mueller" w:date="2024-10-22T09:19:00Z">
        <w:r w:rsidR="00C55BA1">
          <w:rPr>
            <w:spacing w:val="19"/>
            <w:w w:val="101"/>
            <w:sz w:val="22"/>
            <w:szCs w:val="22"/>
          </w:rPr>
          <w:t>r</w:t>
        </w:r>
      </w:ins>
      <w:del w:id="102" w:author="Paul Mueller" w:date="2024-10-22T09:19:00Z">
        <w:r w:rsidDel="00C55BA1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acons designed to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do so.</w:t>
      </w:r>
      <w:r>
        <w:rPr>
          <w:spacing w:val="5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Calcula</w:t>
      </w:r>
      <w:r>
        <w:rPr>
          <w:spacing w:val="-2"/>
          <w:sz w:val="22"/>
          <w:szCs w:val="22"/>
        </w:rPr>
        <w:t>tions of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performance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4"/>
          <w:sz w:val="22"/>
          <w:szCs w:val="22"/>
        </w:rPr>
        <w:t xml:space="preserve"> </w:t>
      </w:r>
      <w:ins w:id="103" w:author="Paul Mueller" w:date="2024-10-22T09:19:00Z">
        <w:r w:rsidR="00C55BA1">
          <w:rPr>
            <w:spacing w:val="4"/>
            <w:sz w:val="22"/>
            <w:szCs w:val="22"/>
          </w:rPr>
          <w:t>early</w:t>
        </w:r>
      </w:ins>
      <w:del w:id="104" w:author="Paul Mueller" w:date="2024-10-22T09:19:00Z">
        <w:r w:rsidDel="00C55BA1">
          <w:rPr>
            <w:spacing w:val="-2"/>
            <w:sz w:val="22"/>
            <w:szCs w:val="22"/>
          </w:rPr>
          <w:delText>the</w:delText>
        </w:r>
        <w:r w:rsidDel="00C55BA1">
          <w:rPr>
            <w:spacing w:val="5"/>
            <w:sz w:val="22"/>
            <w:szCs w:val="22"/>
          </w:rPr>
          <w:delText xml:space="preserve"> </w:delText>
        </w:r>
        <w:r w:rsidDel="00C55BA1">
          <w:rPr>
            <w:spacing w:val="-2"/>
            <w:sz w:val="22"/>
            <w:szCs w:val="22"/>
          </w:rPr>
          <w:delText>first</w:delText>
        </w:r>
        <w:r w:rsidDel="00C55BA1">
          <w:rPr>
            <w:spacing w:val="11"/>
            <w:sz w:val="22"/>
            <w:szCs w:val="22"/>
          </w:rPr>
          <w:delText xml:space="preserve"> </w:delText>
        </w:r>
        <w:r w:rsidDel="00C55BA1">
          <w:rPr>
            <w:spacing w:val="-2"/>
            <w:sz w:val="22"/>
            <w:szCs w:val="22"/>
          </w:rPr>
          <w:delText>of the</w:delText>
        </w:r>
        <w:r w:rsidDel="00C55BA1">
          <w:rPr>
            <w:spacing w:val="19"/>
            <w:w w:val="101"/>
            <w:sz w:val="22"/>
            <w:szCs w:val="22"/>
          </w:rPr>
          <w:delText xml:space="preserve"> </w:delText>
        </w:r>
        <w:r w:rsidDel="00C55BA1">
          <w:rPr>
            <w:spacing w:val="-2"/>
            <w:sz w:val="22"/>
            <w:szCs w:val="22"/>
          </w:rPr>
          <w:delText>NT</w:delText>
        </w:r>
      </w:del>
      <w:ins w:id="105" w:author="Paul Mueller" w:date="2024-10-22T09:19:00Z">
        <w:r w:rsidR="00C55BA1">
          <w:rPr>
            <w:spacing w:val="-2"/>
            <w:sz w:val="22"/>
            <w:szCs w:val="22"/>
          </w:rPr>
          <w:t xml:space="preserve"> solid-state</w:t>
        </w:r>
      </w:ins>
      <w:r>
        <w:rPr>
          <w:spacing w:val="19"/>
          <w:w w:val="101"/>
          <w:sz w:val="22"/>
          <w:szCs w:val="22"/>
        </w:rPr>
        <w:t xml:space="preserve"> </w:t>
      </w:r>
      <w:ins w:id="106" w:author="Paul Mueller" w:date="2024-10-22T09:19:00Z">
        <w:r w:rsidR="00C55BA1">
          <w:rPr>
            <w:spacing w:val="19"/>
            <w:w w:val="101"/>
            <w:sz w:val="22"/>
            <w:szCs w:val="22"/>
          </w:rPr>
          <w:t>r</w:t>
        </w:r>
      </w:ins>
      <w:del w:id="107" w:author="Paul Mueller" w:date="2024-10-22T09:19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adars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indicate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existing</w:t>
      </w:r>
      <w:r>
        <w:rPr>
          <w:spacing w:val="21"/>
          <w:sz w:val="22"/>
          <w:szCs w:val="22"/>
        </w:rPr>
        <w:t xml:space="preserve"> </w:t>
      </w:r>
      <w:ins w:id="108" w:author="Paul Mueller" w:date="2024-10-22T09:19:00Z">
        <w:r w:rsidR="00C55BA1">
          <w:rPr>
            <w:spacing w:val="-2"/>
            <w:sz w:val="22"/>
            <w:szCs w:val="22"/>
          </w:rPr>
          <w:t>r</w:t>
        </w:r>
      </w:ins>
      <w:del w:id="109" w:author="Paul Mueller" w:date="2024-10-22T09:19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 will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perform,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but with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reduced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range.</w:t>
      </w:r>
    </w:p>
    <w:p w14:paraId="5BB604E0" w14:textId="5FB93597" w:rsidR="00F27F90" w:rsidRDefault="00000000">
      <w:pPr>
        <w:pStyle w:val="BodyText"/>
        <w:spacing w:before="165" w:line="219" w:lineRule="auto"/>
        <w:ind w:left="45" w:right="795" w:hanging="16"/>
        <w:rPr>
          <w:sz w:val="22"/>
          <w:szCs w:val="22"/>
        </w:rPr>
      </w:pPr>
      <w:r>
        <w:rPr>
          <w:spacing w:val="-2"/>
          <w:sz w:val="22"/>
          <w:szCs w:val="22"/>
        </w:rPr>
        <w:t>Trials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have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been carried out with a</w:t>
      </w:r>
      <w:del w:id="110" w:author="Paul Mueller" w:date="2024-10-22T09:19:00Z">
        <w:r w:rsidDel="00C55BA1">
          <w:rPr>
            <w:spacing w:val="-2"/>
            <w:sz w:val="22"/>
            <w:szCs w:val="22"/>
          </w:rPr>
          <w:delText>n</w:delText>
        </w:r>
      </w:del>
      <w:r>
        <w:rPr>
          <w:spacing w:val="16"/>
          <w:w w:val="101"/>
          <w:sz w:val="22"/>
          <w:szCs w:val="22"/>
        </w:rPr>
        <w:t xml:space="preserve"> </w:t>
      </w:r>
      <w:ins w:id="111" w:author="Paul Mueller" w:date="2024-10-22T09:19:00Z">
        <w:r w:rsidR="00C55BA1">
          <w:rPr>
            <w:spacing w:val="16"/>
            <w:w w:val="101"/>
            <w:sz w:val="22"/>
            <w:szCs w:val="22"/>
          </w:rPr>
          <w:t>sol</w:t>
        </w:r>
      </w:ins>
      <w:ins w:id="112" w:author="Paul Mueller" w:date="2024-10-22T09:20:00Z">
        <w:r w:rsidR="00C55BA1">
          <w:rPr>
            <w:spacing w:val="16"/>
            <w:w w:val="101"/>
            <w:sz w:val="22"/>
            <w:szCs w:val="22"/>
          </w:rPr>
          <w:t>i</w:t>
        </w:r>
      </w:ins>
      <w:ins w:id="113" w:author="Paul Mueller" w:date="2024-10-22T09:19:00Z">
        <w:r w:rsidR="00C55BA1">
          <w:rPr>
            <w:spacing w:val="16"/>
            <w:w w:val="101"/>
            <w:sz w:val="22"/>
            <w:szCs w:val="22"/>
          </w:rPr>
          <w:t>d</w:t>
        </w:r>
      </w:ins>
      <w:ins w:id="114" w:author="Paul Mueller" w:date="2024-10-22T09:20:00Z">
        <w:r w:rsidR="00C55BA1">
          <w:rPr>
            <w:spacing w:val="16"/>
            <w:w w:val="101"/>
            <w:sz w:val="22"/>
            <w:szCs w:val="22"/>
          </w:rPr>
          <w:t>-</w:t>
        </w:r>
      </w:ins>
      <w:ins w:id="115" w:author="Paul Mueller" w:date="2024-10-22T09:19:00Z">
        <w:r w:rsidR="00C55BA1">
          <w:rPr>
            <w:spacing w:val="16"/>
            <w:w w:val="101"/>
            <w:sz w:val="22"/>
            <w:szCs w:val="22"/>
          </w:rPr>
          <w:t>stat</w:t>
        </w:r>
      </w:ins>
      <w:ins w:id="116" w:author="Paul Mueller" w:date="2024-10-22T09:20:00Z">
        <w:r w:rsidR="00C55BA1">
          <w:rPr>
            <w:spacing w:val="16"/>
            <w:w w:val="101"/>
            <w:sz w:val="22"/>
            <w:szCs w:val="22"/>
          </w:rPr>
          <w:t>e</w:t>
        </w:r>
      </w:ins>
      <w:del w:id="117" w:author="Paul Mueller" w:date="2024-10-22T09:20:00Z">
        <w:r w:rsidDel="00C55BA1">
          <w:rPr>
            <w:spacing w:val="-2"/>
            <w:sz w:val="22"/>
            <w:szCs w:val="22"/>
          </w:rPr>
          <w:delText>NT</w:delText>
        </w:r>
      </w:del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radar, which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have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indicated a serious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reduction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most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existing</w:t>
      </w:r>
      <w:r>
        <w:rPr>
          <w:sz w:val="22"/>
          <w:szCs w:val="22"/>
        </w:rPr>
        <w:t xml:space="preserve"> </w:t>
      </w:r>
      <w:ins w:id="118" w:author="Paul Mueller" w:date="2024-10-22T09:20:00Z">
        <w:r w:rsidR="00C55BA1">
          <w:rPr>
            <w:sz w:val="22"/>
            <w:szCs w:val="22"/>
          </w:rPr>
          <w:t>r</w:t>
        </w:r>
      </w:ins>
      <w:del w:id="119" w:author="Paul Mueller" w:date="2024-10-22T09:20:00Z">
        <w:r w:rsidDel="00C55BA1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acons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(References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[1] &amp;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[2]).  These trials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have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indicated the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need for the d</w:t>
      </w:r>
      <w:r>
        <w:rPr>
          <w:spacing w:val="-2"/>
          <w:sz w:val="22"/>
          <w:szCs w:val="22"/>
        </w:rPr>
        <w:t>evelopment of this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strategy.</w:t>
      </w:r>
    </w:p>
    <w:p w14:paraId="70E5EF05" w14:textId="77777777" w:rsidR="00F27F90" w:rsidRDefault="00F27F90">
      <w:pPr>
        <w:spacing w:line="219" w:lineRule="auto"/>
        <w:rPr>
          <w:sz w:val="22"/>
          <w:szCs w:val="22"/>
        </w:rPr>
        <w:sectPr w:rsidR="00F27F90">
          <w:footerReference w:type="default" r:id="rId20"/>
          <w:pgSz w:w="11907" w:h="16839"/>
          <w:pgMar w:top="1139" w:right="0" w:bottom="1495" w:left="878" w:header="6" w:footer="850" w:gutter="0"/>
          <w:cols w:space="720"/>
        </w:sectPr>
      </w:pPr>
    </w:p>
    <w:p w14:paraId="400F975D" w14:textId="53DE08CF" w:rsidR="00F27F90" w:rsidRDefault="00C55BA1">
      <w:pPr>
        <w:pStyle w:val="BodyText"/>
        <w:spacing w:before="10" w:line="230" w:lineRule="auto"/>
        <w:ind w:left="38" w:right="793" w:firstLine="8"/>
        <w:jc w:val="both"/>
        <w:rPr>
          <w:sz w:val="22"/>
          <w:szCs w:val="22"/>
        </w:rPr>
      </w:pPr>
      <w:bookmarkStart w:id="120" w:name="bookmark6"/>
      <w:bookmarkStart w:id="121" w:name="bookmark11"/>
      <w:bookmarkStart w:id="122" w:name="bookmark8"/>
      <w:bookmarkStart w:id="123" w:name="bookmark12"/>
      <w:bookmarkStart w:id="124" w:name="bookmark9"/>
      <w:bookmarkStart w:id="125" w:name="bookmark7"/>
      <w:bookmarkStart w:id="126" w:name="bookmark10"/>
      <w:bookmarkEnd w:id="120"/>
      <w:bookmarkEnd w:id="121"/>
      <w:bookmarkEnd w:id="122"/>
      <w:bookmarkEnd w:id="123"/>
      <w:bookmarkEnd w:id="124"/>
      <w:bookmarkEnd w:id="125"/>
      <w:bookmarkEnd w:id="126"/>
      <w:ins w:id="127" w:author="Paul Mueller" w:date="2024-10-22T09:20:00Z">
        <w:r>
          <w:rPr>
            <w:spacing w:val="-2"/>
            <w:sz w:val="22"/>
            <w:szCs w:val="22"/>
          </w:rPr>
          <w:lastRenderedPageBreak/>
          <w:t>Solid-state</w:t>
        </w:r>
      </w:ins>
      <w:del w:id="128" w:author="Paul Mueller" w:date="2024-10-22T09:20:00Z">
        <w:r w:rsidR="00000000" w:rsidDel="00C55BA1">
          <w:rPr>
            <w:spacing w:val="-2"/>
            <w:sz w:val="22"/>
            <w:szCs w:val="22"/>
          </w:rPr>
          <w:delText>NT</w:delText>
        </w:r>
      </w:del>
      <w:r w:rsidR="00000000">
        <w:rPr>
          <w:spacing w:val="32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radars</w:t>
      </w:r>
      <w:r w:rsidR="00000000">
        <w:rPr>
          <w:spacing w:val="18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are</w:t>
      </w:r>
      <w:r w:rsidR="00000000">
        <w:rPr>
          <w:spacing w:val="15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only</w:t>
      </w:r>
      <w:r w:rsidR="00000000">
        <w:rPr>
          <w:spacing w:val="25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being</w:t>
      </w:r>
      <w:r w:rsidR="00000000">
        <w:rPr>
          <w:spacing w:val="21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introduced</w:t>
      </w:r>
      <w:r w:rsidR="00000000">
        <w:rPr>
          <w:spacing w:val="17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at</w:t>
      </w:r>
      <w:r w:rsidR="00000000">
        <w:rPr>
          <w:spacing w:val="13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S-Band</w:t>
      </w:r>
      <w:r w:rsidR="00000000">
        <w:rPr>
          <w:spacing w:val="17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at</w:t>
      </w:r>
      <w:r w:rsidR="00000000">
        <w:rPr>
          <w:spacing w:val="25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present</w:t>
      </w:r>
      <w:r w:rsidR="00000000">
        <w:rPr>
          <w:spacing w:val="12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for</w:t>
      </w:r>
      <w:r w:rsidR="00000000">
        <w:rPr>
          <w:spacing w:val="15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SOLAS vessels,</w:t>
      </w:r>
      <w:r w:rsidR="00000000">
        <w:rPr>
          <w:spacing w:val="17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although there</w:t>
      </w:r>
      <w:r w:rsidR="00000000">
        <w:rPr>
          <w:spacing w:val="18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are</w:t>
      </w:r>
      <w:r w:rsidR="00000000">
        <w:rPr>
          <w:spacing w:val="13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X-Band</w:t>
      </w:r>
      <w:r w:rsidR="00000000">
        <w:rPr>
          <w:spacing w:val="25"/>
          <w:w w:val="101"/>
          <w:sz w:val="22"/>
          <w:szCs w:val="22"/>
        </w:rPr>
        <w:t xml:space="preserve"> </w:t>
      </w:r>
      <w:ins w:id="129" w:author="Paul Mueller" w:date="2024-10-22T09:20:00Z">
        <w:r w:rsidR="003548CF">
          <w:rPr>
            <w:spacing w:val="25"/>
            <w:w w:val="101"/>
            <w:sz w:val="22"/>
            <w:szCs w:val="22"/>
          </w:rPr>
          <w:t>solid-state</w:t>
        </w:r>
      </w:ins>
      <w:del w:id="130" w:author="Paul Mueller" w:date="2024-10-22T09:20:00Z">
        <w:r w:rsidR="00000000" w:rsidDel="003548CF">
          <w:rPr>
            <w:spacing w:val="-2"/>
            <w:sz w:val="22"/>
            <w:szCs w:val="22"/>
          </w:rPr>
          <w:delText>NT</w:delText>
        </w:r>
      </w:del>
      <w:r w:rsidR="00000000">
        <w:rPr>
          <w:spacing w:val="22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radars</w:t>
      </w:r>
      <w:r w:rsidR="00000000">
        <w:rPr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available for</w:t>
      </w:r>
      <w:r w:rsidR="00000000">
        <w:rPr>
          <w:spacing w:val="12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non-SOLAS vessels.  If X-Band</w:t>
      </w:r>
      <w:r w:rsidR="00000000">
        <w:rPr>
          <w:spacing w:val="16"/>
          <w:sz w:val="22"/>
          <w:szCs w:val="22"/>
        </w:rPr>
        <w:t xml:space="preserve"> </w:t>
      </w:r>
      <w:ins w:id="131" w:author="Paul Mueller" w:date="2024-10-22T09:20:00Z">
        <w:r w:rsidR="003548CF">
          <w:rPr>
            <w:spacing w:val="16"/>
            <w:sz w:val="22"/>
            <w:szCs w:val="22"/>
          </w:rPr>
          <w:t>solid-state</w:t>
        </w:r>
      </w:ins>
      <w:del w:id="132" w:author="Paul Mueller" w:date="2024-10-22T09:20:00Z">
        <w:r w:rsidR="00000000" w:rsidDel="003548CF">
          <w:rPr>
            <w:spacing w:val="-1"/>
            <w:sz w:val="22"/>
            <w:szCs w:val="22"/>
          </w:rPr>
          <w:delText>NT</w:delText>
        </w:r>
      </w:del>
      <w:r w:rsidR="00000000">
        <w:rPr>
          <w:spacing w:val="13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r</w:t>
      </w:r>
      <w:r w:rsidR="00000000">
        <w:rPr>
          <w:spacing w:val="-2"/>
          <w:sz w:val="22"/>
          <w:szCs w:val="22"/>
        </w:rPr>
        <w:t>adars are effective in</w:t>
      </w:r>
      <w:r w:rsidR="00000000">
        <w:rPr>
          <w:spacing w:val="1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improving</w:t>
      </w:r>
      <w:r w:rsidR="00000000">
        <w:rPr>
          <w:spacing w:val="7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small target</w:t>
      </w:r>
      <w:r w:rsidR="00000000">
        <w:rPr>
          <w:spacing w:val="6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detection</w:t>
      </w:r>
      <w:r w:rsidR="00000000">
        <w:rPr>
          <w:spacing w:val="12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in</w:t>
      </w:r>
      <w:r w:rsidR="00000000">
        <w:rPr>
          <w:spacing w:val="5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clutter</w:t>
      </w:r>
      <w:r w:rsidR="00000000">
        <w:rPr>
          <w:spacing w:val="10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it</w:t>
      </w:r>
      <w:r w:rsidR="00000000">
        <w:rPr>
          <w:spacing w:val="13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is</w:t>
      </w:r>
      <w:r w:rsidR="00000000">
        <w:rPr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likely</w:t>
      </w:r>
      <w:r w:rsidR="00000000">
        <w:rPr>
          <w:spacing w:val="17"/>
          <w:w w:val="101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that</w:t>
      </w:r>
      <w:r w:rsidR="00000000">
        <w:rPr>
          <w:spacing w:val="23"/>
          <w:w w:val="101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demand</w:t>
      </w:r>
      <w:r w:rsidR="00000000">
        <w:rPr>
          <w:spacing w:val="20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will</w:t>
      </w:r>
      <w:r w:rsidR="00000000">
        <w:rPr>
          <w:spacing w:val="18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grow</w:t>
      </w:r>
      <w:r w:rsidR="00000000">
        <w:rPr>
          <w:spacing w:val="19"/>
          <w:w w:val="101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for</w:t>
      </w:r>
      <w:r w:rsidR="00000000">
        <w:rPr>
          <w:spacing w:val="18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their</w:t>
      </w:r>
      <w:r w:rsidR="00000000">
        <w:rPr>
          <w:spacing w:val="25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application</w:t>
      </w:r>
      <w:r w:rsidR="00000000">
        <w:rPr>
          <w:spacing w:val="15"/>
          <w:w w:val="101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to</w:t>
      </w:r>
      <w:r w:rsidR="00000000">
        <w:rPr>
          <w:spacing w:val="21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SOLAS</w:t>
      </w:r>
      <w:r w:rsidR="00000000">
        <w:rPr>
          <w:spacing w:val="15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vessels.</w:t>
      </w:r>
      <w:r w:rsidR="00000000">
        <w:rPr>
          <w:spacing w:val="23"/>
          <w:w w:val="101"/>
          <w:sz w:val="22"/>
          <w:szCs w:val="22"/>
        </w:rPr>
        <w:t xml:space="preserve">  </w:t>
      </w:r>
      <w:r w:rsidR="00000000">
        <w:rPr>
          <w:spacing w:val="-2"/>
          <w:sz w:val="22"/>
          <w:szCs w:val="22"/>
        </w:rPr>
        <w:t>However,</w:t>
      </w:r>
      <w:r w:rsidR="00000000">
        <w:rPr>
          <w:spacing w:val="27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it</w:t>
      </w:r>
      <w:r w:rsidR="00000000">
        <w:rPr>
          <w:spacing w:val="27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is</w:t>
      </w:r>
      <w:r w:rsidR="00000000">
        <w:rPr>
          <w:spacing w:val="31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not</w:t>
      </w:r>
      <w:r w:rsidR="00000000">
        <w:rPr>
          <w:spacing w:val="22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currently</w:t>
      </w:r>
      <w:r w:rsidR="00000000">
        <w:rPr>
          <w:spacing w:val="23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anticipated</w:t>
      </w:r>
      <w:r w:rsidR="00000000">
        <w:rPr>
          <w:spacing w:val="15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that</w:t>
      </w:r>
      <w:r w:rsidR="00000000">
        <w:rPr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IMO will allow significant</w:t>
      </w:r>
      <w:r w:rsidR="00000000">
        <w:rPr>
          <w:spacing w:val="16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relaxation of the X-Band</w:t>
      </w:r>
      <w:r w:rsidR="00000000">
        <w:rPr>
          <w:spacing w:val="16"/>
          <w:w w:val="101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radar</w:t>
      </w:r>
      <w:r w:rsidR="00000000">
        <w:rPr>
          <w:spacing w:val="17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requirements to</w:t>
      </w:r>
      <w:r w:rsidR="00000000">
        <w:rPr>
          <w:spacing w:val="5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trigger</w:t>
      </w:r>
      <w:r w:rsidR="00000000">
        <w:rPr>
          <w:spacing w:val="5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and</w:t>
      </w:r>
      <w:r w:rsidR="00000000">
        <w:rPr>
          <w:spacing w:val="11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display</w:t>
      </w:r>
      <w:r w:rsidR="00000000">
        <w:rPr>
          <w:spacing w:val="20"/>
          <w:sz w:val="22"/>
          <w:szCs w:val="22"/>
        </w:rPr>
        <w:t xml:space="preserve"> </w:t>
      </w:r>
      <w:ins w:id="133" w:author="Paul Mueller" w:date="2024-10-22T09:20:00Z">
        <w:r w:rsidR="003548CF">
          <w:rPr>
            <w:spacing w:val="-2"/>
            <w:sz w:val="22"/>
            <w:szCs w:val="22"/>
          </w:rPr>
          <w:t>r</w:t>
        </w:r>
      </w:ins>
      <w:del w:id="134" w:author="Paul Mueller" w:date="2024-10-22T09:20:00Z">
        <w:r w:rsidR="00000000" w:rsidDel="003548CF">
          <w:rPr>
            <w:spacing w:val="-2"/>
            <w:sz w:val="22"/>
            <w:szCs w:val="22"/>
          </w:rPr>
          <w:delText>R</w:delText>
        </w:r>
      </w:del>
      <w:r w:rsidR="00000000">
        <w:rPr>
          <w:spacing w:val="-2"/>
          <w:sz w:val="22"/>
          <w:szCs w:val="22"/>
        </w:rPr>
        <w:t>acons.</w:t>
      </w:r>
    </w:p>
    <w:p w14:paraId="312EB110" w14:textId="431CE9C0" w:rsidR="00F27F90" w:rsidRDefault="00000000">
      <w:pPr>
        <w:pStyle w:val="BodyText"/>
        <w:spacing w:before="162" w:line="221" w:lineRule="auto"/>
        <w:ind w:left="37" w:right="792" w:hanging="8"/>
        <w:rPr>
          <w:sz w:val="22"/>
          <w:szCs w:val="22"/>
        </w:rPr>
      </w:pPr>
      <w:r>
        <w:rPr>
          <w:spacing w:val="-2"/>
          <w:sz w:val="22"/>
          <w:szCs w:val="22"/>
        </w:rPr>
        <w:t>The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important</w:t>
      </w:r>
      <w:r>
        <w:rPr>
          <w:spacing w:val="3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role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38"/>
          <w:w w:val="101"/>
          <w:sz w:val="22"/>
          <w:szCs w:val="22"/>
        </w:rPr>
        <w:t xml:space="preserve"> </w:t>
      </w:r>
      <w:ins w:id="135" w:author="Paul Mueller" w:date="2024-10-22T09:20:00Z">
        <w:r w:rsidR="003548CF">
          <w:rPr>
            <w:spacing w:val="-2"/>
            <w:sz w:val="22"/>
            <w:szCs w:val="22"/>
          </w:rPr>
          <w:t>r</w:t>
        </w:r>
      </w:ins>
      <w:del w:id="136" w:author="Paul Mueller" w:date="2024-10-22T09:20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</w:t>
      </w:r>
      <w:r>
        <w:rPr>
          <w:spacing w:val="3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</w:t>
      </w:r>
      <w:r>
        <w:rPr>
          <w:spacing w:val="3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being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challenged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at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S-Band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longer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te</w:t>
      </w:r>
      <w:r>
        <w:rPr>
          <w:spacing w:val="-3"/>
          <w:sz w:val="22"/>
          <w:szCs w:val="22"/>
        </w:rPr>
        <w:t>rm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at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X-Band.   As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pacing w:val="38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result,</w:t>
      </w:r>
      <w:r>
        <w:rPr>
          <w:spacing w:val="2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the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development of a suitable strategy for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both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S-Band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 X-Band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services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considered vi</w:t>
      </w:r>
      <w:r>
        <w:rPr>
          <w:spacing w:val="-2"/>
          <w:sz w:val="22"/>
          <w:szCs w:val="22"/>
        </w:rPr>
        <w:t>tal.</w:t>
      </w:r>
    </w:p>
    <w:p w14:paraId="674B8A54" w14:textId="77777777" w:rsidR="00F27F90" w:rsidRDefault="00000000">
      <w:pPr>
        <w:pStyle w:val="BodyText"/>
        <w:spacing w:before="312" w:line="179" w:lineRule="auto"/>
        <w:ind w:left="41"/>
        <w:outlineLvl w:val="0"/>
        <w:rPr>
          <w:sz w:val="28"/>
          <w:szCs w:val="28"/>
        </w:rPr>
      </w:pPr>
      <w:r>
        <w:rPr>
          <w:b/>
          <w:bCs/>
          <w:color w:val="00558C"/>
          <w:spacing w:val="-2"/>
          <w:sz w:val="28"/>
          <w:szCs w:val="28"/>
        </w:rPr>
        <w:t xml:space="preserve">5         </w:t>
      </w:r>
      <w:del w:id="137" w:author="刘春海" w:date="2024-07-03T20:13:00Z">
        <w:r>
          <w:rPr>
            <w:b/>
            <w:bCs/>
            <w:color w:val="00558C"/>
            <w:spacing w:val="-2"/>
            <w:sz w:val="28"/>
            <w:szCs w:val="28"/>
          </w:rPr>
          <w:delText>OPTIONS</w:delText>
        </w:r>
        <w:r>
          <w:rPr>
            <w:b/>
            <w:bCs/>
            <w:color w:val="00558C"/>
            <w:spacing w:val="32"/>
            <w:w w:val="101"/>
            <w:sz w:val="28"/>
            <w:szCs w:val="28"/>
          </w:rPr>
          <w:delText xml:space="preserve"> </w:delText>
        </w:r>
        <w:r>
          <w:rPr>
            <w:b/>
            <w:bCs/>
            <w:color w:val="00558C"/>
            <w:spacing w:val="-2"/>
            <w:sz w:val="28"/>
            <w:szCs w:val="28"/>
          </w:rPr>
          <w:delText>FOR</w:delText>
        </w:r>
        <w:r>
          <w:rPr>
            <w:b/>
            <w:bCs/>
            <w:color w:val="00558C"/>
            <w:spacing w:val="19"/>
            <w:sz w:val="28"/>
            <w:szCs w:val="28"/>
          </w:rPr>
          <w:delText xml:space="preserve"> </w:delText>
        </w:r>
      </w:del>
      <w:r>
        <w:rPr>
          <w:b/>
          <w:bCs/>
          <w:color w:val="00558C"/>
          <w:spacing w:val="-2"/>
          <w:sz w:val="28"/>
          <w:szCs w:val="28"/>
        </w:rPr>
        <w:t>RACON SERVICES</w:t>
      </w:r>
    </w:p>
    <w:p w14:paraId="58069859" w14:textId="77777777" w:rsidR="00F27F90" w:rsidRDefault="00000000">
      <w:pPr>
        <w:spacing w:line="249" w:lineRule="auto"/>
      </w:pPr>
      <w:r>
        <w:rPr>
          <w:noProof/>
        </w:rPr>
        <w:drawing>
          <wp:anchor distT="0" distB="0" distL="0" distR="0" simplePos="0" relativeHeight="251663360" behindDoc="0" locked="0" layoutInCell="1" allowOverlap="1" wp14:anchorId="56EA3A1E" wp14:editId="72C486AF">
            <wp:simplePos x="0" y="0"/>
            <wp:positionH relativeFrom="column">
              <wp:posOffset>0</wp:posOffset>
            </wp:positionH>
            <wp:positionV relativeFrom="paragraph">
              <wp:posOffset>67945</wp:posOffset>
            </wp:positionV>
            <wp:extent cx="937260" cy="12065"/>
            <wp:effectExtent l="0" t="0" r="0" b="0"/>
            <wp:wrapNone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0F7463" w14:textId="77777777" w:rsidR="00F27F90" w:rsidRDefault="00000000">
      <w:pPr>
        <w:pStyle w:val="BodyText"/>
        <w:spacing w:before="73" w:line="178" w:lineRule="auto"/>
        <w:ind w:left="40"/>
        <w:outlineLvl w:val="1"/>
        <w:rPr>
          <w:del w:id="138" w:author="刘春海" w:date="2024-10-13T16:47:00Z"/>
          <w:sz w:val="18"/>
          <w:szCs w:val="18"/>
        </w:rPr>
      </w:pPr>
      <w:del w:id="139" w:author="刘春海" w:date="2024-10-13T16:47:00Z">
        <w:r>
          <w:rPr>
            <w:noProof/>
          </w:rPr>
          <w:drawing>
            <wp:anchor distT="0" distB="0" distL="0" distR="0" simplePos="0" relativeHeight="251669504" behindDoc="0" locked="0" layoutInCell="1" allowOverlap="1" wp14:anchorId="786FD617" wp14:editId="75752D8F">
              <wp:simplePos x="0" y="0"/>
              <wp:positionH relativeFrom="column">
                <wp:posOffset>0</wp:posOffset>
              </wp:positionH>
              <wp:positionV relativeFrom="paragraph">
                <wp:posOffset>267970</wp:posOffset>
              </wp:positionV>
              <wp:extent cx="937260" cy="6350"/>
              <wp:effectExtent l="0" t="0" r="0" b="0"/>
              <wp:wrapNone/>
              <wp:docPr id="34" name="IM 3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4" name="IM 34"/>
                      <pic:cNvPicPr/>
                    </pic:nvPicPr>
                    <pic:blipFill>
                      <a:blip r:embed="rId2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37260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b/>
            <w:bCs/>
            <w:color w:val="00558C"/>
            <w:spacing w:val="2"/>
            <w:sz w:val="24"/>
            <w:szCs w:val="24"/>
          </w:rPr>
          <w:delText xml:space="preserve">5.1          </w:delText>
        </w:r>
        <w:r>
          <w:rPr>
            <w:b/>
            <w:bCs/>
            <w:color w:val="00558C"/>
            <w:sz w:val="24"/>
            <w:szCs w:val="24"/>
          </w:rPr>
          <w:delText>U</w:delText>
        </w:r>
        <w:r>
          <w:rPr>
            <w:b/>
            <w:bCs/>
            <w:color w:val="00558C"/>
            <w:sz w:val="18"/>
            <w:szCs w:val="18"/>
          </w:rPr>
          <w:delText>SE</w:delText>
        </w:r>
        <w:r>
          <w:rPr>
            <w:b/>
            <w:bCs/>
            <w:color w:val="00558C"/>
            <w:spacing w:val="20"/>
            <w:w w:val="101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E</w:delText>
        </w:r>
        <w:r>
          <w:rPr>
            <w:b/>
            <w:bCs/>
            <w:color w:val="00558C"/>
            <w:sz w:val="18"/>
            <w:szCs w:val="18"/>
          </w:rPr>
          <w:delText>XISTING</w:delText>
        </w:r>
        <w:r>
          <w:rPr>
            <w:b/>
            <w:bCs/>
            <w:color w:val="00558C"/>
            <w:spacing w:val="18"/>
            <w:w w:val="101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R</w:delText>
        </w:r>
        <w:r>
          <w:rPr>
            <w:b/>
            <w:bCs/>
            <w:color w:val="00558C"/>
            <w:sz w:val="18"/>
            <w:szCs w:val="18"/>
          </w:rPr>
          <w:delText>ACONS</w:delText>
        </w:r>
      </w:del>
    </w:p>
    <w:p w14:paraId="3BF0BC94" w14:textId="77777777" w:rsidR="00F27F90" w:rsidRDefault="00000000">
      <w:pPr>
        <w:pStyle w:val="BodyText"/>
        <w:spacing w:before="260" w:line="235" w:lineRule="auto"/>
        <w:ind w:left="32" w:right="791" w:firstLine="15"/>
        <w:jc w:val="both"/>
        <w:rPr>
          <w:del w:id="140" w:author="刘春海" w:date="2024-10-13T16:47:00Z"/>
          <w:sz w:val="22"/>
          <w:szCs w:val="22"/>
        </w:rPr>
      </w:pPr>
      <w:del w:id="141" w:author="刘春海" w:date="2024-10-13T16:47:00Z">
        <w:r>
          <w:rPr>
            <w:spacing w:val="-2"/>
            <w:sz w:val="22"/>
            <w:szCs w:val="22"/>
          </w:rPr>
          <w:delText>In</w:delText>
        </w:r>
        <w:r>
          <w:rPr>
            <w:spacing w:val="2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principle, existing</w:delText>
        </w:r>
        <w:r>
          <w:rPr>
            <w:spacing w:val="19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Racons</w:delText>
        </w:r>
        <w:r>
          <w:rPr>
            <w:spacing w:val="12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can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respond to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pulsed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NT</w:delText>
        </w:r>
        <w:r>
          <w:rPr>
            <w:spacing w:val="18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radars,</w:delText>
        </w:r>
        <w:r>
          <w:rPr>
            <w:spacing w:val="1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if certain</w:delText>
        </w:r>
        <w:r>
          <w:rPr>
            <w:spacing w:val="1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constraints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are</w:delText>
        </w:r>
        <w:r>
          <w:rPr>
            <w:spacing w:val="2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placed on the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</w:delText>
        </w:r>
        <w:r>
          <w:rPr>
            <w:spacing w:val="8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design.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However, these</w:delText>
        </w:r>
        <w:r>
          <w:rPr>
            <w:spacing w:val="16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constraints</w:delText>
        </w:r>
        <w:r>
          <w:rPr>
            <w:spacing w:val="24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may</w:delText>
        </w:r>
        <w:r>
          <w:rPr>
            <w:spacing w:val="25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be</w:delText>
        </w:r>
        <w:r>
          <w:rPr>
            <w:spacing w:val="24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unacceptable to</w:delText>
        </w:r>
        <w:r>
          <w:rPr>
            <w:spacing w:val="25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radar</w:delText>
        </w:r>
        <w:r>
          <w:rPr>
            <w:spacing w:val="24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manufacturers.  The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distance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at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which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such</w:delText>
        </w:r>
        <w:r>
          <w:rPr>
            <w:spacing w:val="2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radars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can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potentially trigger a</w:delText>
        </w:r>
        <w:r>
          <w:rPr>
            <w:spacing w:val="3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 depends on the</w:delText>
        </w:r>
        <w:r>
          <w:rPr>
            <w:spacing w:val="1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peak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power of the</w:delText>
        </w:r>
        <w:r>
          <w:rPr>
            <w:spacing w:val="1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pulse.</w:delText>
        </w:r>
        <w:r>
          <w:rPr>
            <w:spacing w:val="8"/>
            <w:sz w:val="22"/>
            <w:szCs w:val="22"/>
          </w:rPr>
          <w:delText xml:space="preserve">  </w:delText>
        </w:r>
        <w:r>
          <w:rPr>
            <w:spacing w:val="-2"/>
            <w:sz w:val="22"/>
            <w:szCs w:val="22"/>
          </w:rPr>
          <w:delText>Furthermore,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an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NT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</w:delText>
        </w:r>
        <w:r>
          <w:rPr>
            <w:spacing w:val="7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can</w:delText>
        </w:r>
        <w:r>
          <w:rPr>
            <w:spacing w:val="14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be</w:delText>
        </w:r>
        <w:r>
          <w:rPr>
            <w:spacing w:val="9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designed</w:delText>
        </w:r>
        <w:r>
          <w:rPr>
            <w:spacing w:val="9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so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that</w:delText>
        </w:r>
        <w:r>
          <w:rPr>
            <w:spacing w:val="26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it</w:delText>
        </w:r>
        <w:r>
          <w:rPr>
            <w:spacing w:val="1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would</w:delText>
        </w:r>
        <w:r>
          <w:rPr>
            <w:spacing w:val="26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properly</w:delText>
        </w:r>
        <w:r>
          <w:rPr>
            <w:spacing w:val="2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process</w:delText>
        </w:r>
        <w:r>
          <w:rPr>
            <w:spacing w:val="2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and</w:delText>
        </w:r>
        <w:r>
          <w:rPr>
            <w:spacing w:val="2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display</w:delText>
        </w:r>
        <w:r>
          <w:rPr>
            <w:spacing w:val="12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the</w:delText>
        </w:r>
        <w:r>
          <w:rPr>
            <w:spacing w:val="27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received</w:delText>
        </w:r>
        <w:r>
          <w:rPr>
            <w:spacing w:val="2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pulse</w:delText>
        </w:r>
        <w:r>
          <w:rPr>
            <w:spacing w:val="14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from</w:delText>
        </w:r>
        <w:r>
          <w:rPr>
            <w:spacing w:val="1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the</w:delText>
        </w:r>
        <w:r>
          <w:rPr>
            <w:spacing w:val="2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Racon,</w:delText>
        </w:r>
        <w:r>
          <w:rPr>
            <w:spacing w:val="18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even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though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the</w:delText>
        </w:r>
        <w:r>
          <w:rPr>
            <w:spacing w:val="27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Racon’s</w:delText>
        </w:r>
        <w:r>
          <w:rPr>
            <w:spacing w:val="27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response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would</w:delText>
        </w:r>
        <w:r>
          <w:rPr>
            <w:spacing w:val="17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not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reflect the</w:delText>
        </w:r>
        <w:r>
          <w:rPr>
            <w:spacing w:val="15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modula</w:delText>
        </w:r>
        <w:r>
          <w:rPr>
            <w:spacing w:val="-2"/>
            <w:sz w:val="22"/>
            <w:szCs w:val="22"/>
          </w:rPr>
          <w:delText>tion on the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 transmitted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pulse.  This</w:delText>
        </w:r>
        <w:r>
          <w:rPr>
            <w:spacing w:val="1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is a</w:delText>
        </w:r>
        <w:r>
          <w:rPr>
            <w:spacing w:val="17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low</w:delText>
        </w:r>
        <w:r>
          <w:rPr>
            <w:spacing w:val="8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cost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and</w:delText>
        </w:r>
        <w:r>
          <w:rPr>
            <w:spacing w:val="1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apparently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low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risk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option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for the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</w:delText>
        </w:r>
        <w:r>
          <w:rPr>
            <w:spacing w:val="1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provider and it would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be compatible with a</w:delText>
        </w:r>
        <w:r>
          <w:rPr>
            <w:spacing w:val="12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large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range of possible</w:delText>
        </w:r>
        <w:r>
          <w:rPr>
            <w:spacing w:val="1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NT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 soluti</w:delText>
        </w:r>
        <w:r>
          <w:rPr>
            <w:spacing w:val="-3"/>
            <w:sz w:val="22"/>
            <w:szCs w:val="22"/>
          </w:rPr>
          <w:delText>ons,</w:delText>
        </w:r>
        <w:r>
          <w:rPr>
            <w:spacing w:val="10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but</w:delText>
        </w:r>
        <w:r>
          <w:rPr>
            <w:spacing w:val="4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only</w:delText>
        </w:r>
        <w:r>
          <w:rPr>
            <w:spacing w:val="8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if they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generate  a  Racon  interrogation</w:delText>
        </w:r>
        <w:r>
          <w:rPr>
            <w:spacing w:val="4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signal</w:delText>
        </w:r>
        <w:r>
          <w:rPr>
            <w:spacing w:val="4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and</w:delText>
        </w:r>
        <w:r>
          <w:rPr>
            <w:spacing w:val="7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have</w:delText>
        </w:r>
        <w:r>
          <w:rPr>
            <w:spacing w:val="9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Racon</w:delText>
        </w:r>
        <w:r>
          <w:rPr>
            <w:spacing w:val="5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detection</w:delText>
        </w:r>
        <w:r>
          <w:rPr>
            <w:spacing w:val="4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algorithms  within</w:delText>
        </w:r>
        <w:r>
          <w:rPr>
            <w:spacing w:val="1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the</w:delText>
        </w:r>
        <w:r>
          <w:rPr>
            <w:spacing w:val="8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radar’s</w:delText>
        </w:r>
        <w:r>
          <w:rPr>
            <w:spacing w:val="4"/>
            <w:sz w:val="22"/>
            <w:szCs w:val="22"/>
          </w:rPr>
          <w:delText xml:space="preserve">  </w:delText>
        </w:r>
        <w:r>
          <w:rPr>
            <w:spacing w:val="-2"/>
            <w:sz w:val="22"/>
            <w:szCs w:val="22"/>
          </w:rPr>
          <w:delText>digital</w:delText>
        </w:r>
        <w:r>
          <w:rPr>
            <w:spacing w:val="3"/>
            <w:sz w:val="22"/>
            <w:szCs w:val="22"/>
          </w:rPr>
          <w:delText xml:space="preserve">  </w:delText>
        </w:r>
        <w:r>
          <w:rPr>
            <w:spacing w:val="-2"/>
            <w:sz w:val="22"/>
            <w:szCs w:val="22"/>
          </w:rPr>
          <w:delText>signal</w:delText>
        </w:r>
        <w:r>
          <w:rPr>
            <w:spacing w:val="1"/>
            <w:sz w:val="22"/>
            <w:szCs w:val="22"/>
          </w:rPr>
          <w:delText xml:space="preserve"> </w:delText>
        </w:r>
        <w:r>
          <w:rPr>
            <w:sz w:val="22"/>
            <w:szCs w:val="22"/>
          </w:rPr>
          <w:delText>processing</w:delText>
        </w:r>
        <w:r>
          <w:rPr>
            <w:spacing w:val="3"/>
            <w:sz w:val="22"/>
            <w:szCs w:val="22"/>
          </w:rPr>
          <w:delText xml:space="preserve"> (</w:delText>
        </w:r>
        <w:r>
          <w:rPr>
            <w:sz w:val="22"/>
            <w:szCs w:val="22"/>
          </w:rPr>
          <w:delText>DSP</w:delText>
        </w:r>
        <w:r>
          <w:rPr>
            <w:spacing w:val="3"/>
            <w:sz w:val="22"/>
            <w:szCs w:val="22"/>
          </w:rPr>
          <w:delText>).</w:delText>
        </w:r>
      </w:del>
    </w:p>
    <w:p w14:paraId="1D7F3F9A" w14:textId="77777777" w:rsidR="00F27F90" w:rsidRDefault="00000000">
      <w:pPr>
        <w:pStyle w:val="BodyText"/>
        <w:spacing w:before="180" w:line="179" w:lineRule="auto"/>
        <w:ind w:left="40"/>
        <w:outlineLvl w:val="1"/>
        <w:rPr>
          <w:del w:id="142" w:author="刘春海" w:date="2024-10-13T16:47:00Z"/>
          <w:sz w:val="18"/>
          <w:szCs w:val="18"/>
        </w:rPr>
      </w:pPr>
      <w:del w:id="143" w:author="刘春海" w:date="2024-10-13T16:47:00Z">
        <w:r>
          <w:rPr>
            <w:noProof/>
          </w:rPr>
          <w:drawing>
            <wp:anchor distT="0" distB="0" distL="0" distR="0" simplePos="0" relativeHeight="251667456" behindDoc="0" locked="0" layoutInCell="1" allowOverlap="1" wp14:anchorId="2B61B4DF" wp14:editId="5E649478">
              <wp:simplePos x="0" y="0"/>
              <wp:positionH relativeFrom="column">
                <wp:posOffset>0</wp:posOffset>
              </wp:positionH>
              <wp:positionV relativeFrom="paragraph">
                <wp:posOffset>335280</wp:posOffset>
              </wp:positionV>
              <wp:extent cx="937260" cy="6350"/>
              <wp:effectExtent l="0" t="0" r="0" b="0"/>
              <wp:wrapNone/>
              <wp:docPr id="36" name="IM 3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6" name="IM 36"/>
                      <pic:cNvPicPr/>
                    </pic:nvPicPr>
                    <pic:blipFill>
                      <a:blip r:embed="rId2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37260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b/>
            <w:bCs/>
            <w:color w:val="00558C"/>
            <w:spacing w:val="4"/>
            <w:sz w:val="24"/>
            <w:szCs w:val="24"/>
          </w:rPr>
          <w:delText xml:space="preserve">5.2          </w:delText>
        </w:r>
        <w:r>
          <w:rPr>
            <w:b/>
            <w:bCs/>
            <w:color w:val="00558C"/>
            <w:sz w:val="24"/>
            <w:szCs w:val="24"/>
          </w:rPr>
          <w:delText>I</w:delText>
        </w:r>
        <w:r>
          <w:rPr>
            <w:b/>
            <w:bCs/>
            <w:color w:val="00558C"/>
            <w:sz w:val="18"/>
            <w:szCs w:val="18"/>
          </w:rPr>
          <w:delText>MPROVE</w:delText>
        </w:r>
        <w:r>
          <w:rPr>
            <w:b/>
            <w:bCs/>
            <w:color w:val="00558C"/>
            <w:spacing w:val="21"/>
            <w:w w:val="102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E</w:delText>
        </w:r>
        <w:r>
          <w:rPr>
            <w:b/>
            <w:bCs/>
            <w:color w:val="00558C"/>
            <w:sz w:val="18"/>
            <w:szCs w:val="18"/>
          </w:rPr>
          <w:delText>XISTING</w:delText>
        </w:r>
        <w:r>
          <w:rPr>
            <w:b/>
            <w:bCs/>
            <w:color w:val="00558C"/>
            <w:spacing w:val="18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R</w:delText>
        </w:r>
        <w:r>
          <w:rPr>
            <w:b/>
            <w:bCs/>
            <w:color w:val="00558C"/>
            <w:sz w:val="18"/>
            <w:szCs w:val="18"/>
          </w:rPr>
          <w:delText>ACONS</w:delText>
        </w:r>
      </w:del>
    </w:p>
    <w:p w14:paraId="35B7B583" w14:textId="77777777" w:rsidR="00F27F90" w:rsidRDefault="00000000">
      <w:pPr>
        <w:pStyle w:val="BodyText"/>
        <w:spacing w:before="260" w:line="230" w:lineRule="auto"/>
        <w:ind w:left="31" w:right="791" w:hanging="1"/>
        <w:jc w:val="both"/>
        <w:rPr>
          <w:del w:id="144" w:author="刘春海" w:date="2024-10-13T16:47:00Z"/>
          <w:sz w:val="22"/>
          <w:szCs w:val="22"/>
        </w:rPr>
      </w:pPr>
      <w:del w:id="145" w:author="刘春海" w:date="2024-10-13T16:47:00Z">
        <w:r>
          <w:rPr>
            <w:spacing w:val="-1"/>
            <w:sz w:val="22"/>
            <w:szCs w:val="22"/>
          </w:rPr>
          <w:delText>The second option is to examine the possibility of increasing the e</w:delText>
        </w:r>
        <w:r>
          <w:rPr>
            <w:spacing w:val="-2"/>
            <w:sz w:val="22"/>
            <w:szCs w:val="22"/>
          </w:rPr>
          <w:delText>ffectiveness of Racons with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NT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radars,</w:delText>
        </w:r>
        <w:r>
          <w:rPr>
            <w:spacing w:val="1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by</w:delText>
        </w:r>
        <w:r>
          <w:rPr>
            <w:spacing w:val="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changes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to the present Racon design characteristics e.g., receiver sensitivity.  This might provide</w:delText>
        </w:r>
        <w:r>
          <w:rPr>
            <w:spacing w:val="2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an</w:delText>
        </w:r>
        <w:r>
          <w:rPr>
            <w:spacing w:val="3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accep</w:delText>
        </w:r>
        <w:r>
          <w:rPr>
            <w:spacing w:val="-2"/>
            <w:sz w:val="22"/>
            <w:szCs w:val="22"/>
          </w:rPr>
          <w:delText>table way forward,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assuming costs are acceptab</w:delText>
        </w:r>
        <w:r>
          <w:rPr>
            <w:spacing w:val="-2"/>
            <w:sz w:val="22"/>
            <w:szCs w:val="22"/>
          </w:rPr>
          <w:delText>le - all existing Racons would have to be modified or replaced.  Unchanged compatibility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with existing conventional</w:delText>
        </w:r>
        <w:r>
          <w:rPr>
            <w:spacing w:val="28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radars would also</w:delText>
        </w:r>
        <w:r>
          <w:rPr>
            <w:spacing w:val="16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be</w:delText>
        </w:r>
        <w:r>
          <w:rPr>
            <w:spacing w:val="8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essential.</w:delText>
        </w:r>
      </w:del>
    </w:p>
    <w:p w14:paraId="63BB2FC4" w14:textId="77777777" w:rsidR="00F27F90" w:rsidRDefault="00000000">
      <w:pPr>
        <w:pStyle w:val="BodyText"/>
        <w:spacing w:before="179" w:line="179" w:lineRule="auto"/>
        <w:ind w:left="40"/>
        <w:outlineLvl w:val="1"/>
        <w:rPr>
          <w:del w:id="146" w:author="刘春海" w:date="2024-10-13T16:47:00Z"/>
          <w:sz w:val="18"/>
          <w:szCs w:val="18"/>
        </w:rPr>
      </w:pPr>
      <w:del w:id="147" w:author="刘春海" w:date="2024-10-13T16:47:00Z">
        <w:r>
          <w:rPr>
            <w:noProof/>
          </w:rPr>
          <w:drawing>
            <wp:anchor distT="0" distB="0" distL="0" distR="0" simplePos="0" relativeHeight="251665408" behindDoc="0" locked="0" layoutInCell="1" allowOverlap="1" wp14:anchorId="53A0A80B" wp14:editId="555B8FC7">
              <wp:simplePos x="0" y="0"/>
              <wp:positionH relativeFrom="column">
                <wp:posOffset>0</wp:posOffset>
              </wp:positionH>
              <wp:positionV relativeFrom="paragraph">
                <wp:posOffset>334645</wp:posOffset>
              </wp:positionV>
              <wp:extent cx="937260" cy="6350"/>
              <wp:effectExtent l="0" t="0" r="0" b="0"/>
              <wp:wrapNone/>
              <wp:docPr id="38" name="IM 3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8" name="IM 38"/>
                      <pic:cNvPicPr/>
                    </pic:nvPicPr>
                    <pic:blipFill>
                      <a:blip r:embed="rId2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37260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b/>
            <w:bCs/>
            <w:color w:val="00558C"/>
            <w:spacing w:val="3"/>
            <w:sz w:val="24"/>
            <w:szCs w:val="24"/>
          </w:rPr>
          <w:delText xml:space="preserve">5.3          </w:delText>
        </w:r>
        <w:r>
          <w:rPr>
            <w:b/>
            <w:bCs/>
            <w:color w:val="00558C"/>
            <w:sz w:val="24"/>
            <w:szCs w:val="24"/>
          </w:rPr>
          <w:delText>E</w:delText>
        </w:r>
        <w:r>
          <w:rPr>
            <w:b/>
            <w:bCs/>
            <w:color w:val="00558C"/>
            <w:sz w:val="18"/>
            <w:szCs w:val="18"/>
          </w:rPr>
          <w:delText>NHANCED</w:delText>
        </w:r>
        <w:r>
          <w:rPr>
            <w:b/>
            <w:bCs/>
            <w:color w:val="00558C"/>
            <w:spacing w:val="24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R</w:delText>
        </w:r>
        <w:r>
          <w:rPr>
            <w:b/>
            <w:bCs/>
            <w:color w:val="00558C"/>
            <w:sz w:val="18"/>
            <w:szCs w:val="18"/>
          </w:rPr>
          <w:delText>ACONS</w:delText>
        </w:r>
      </w:del>
    </w:p>
    <w:p w14:paraId="1F244F7E" w14:textId="77777777" w:rsidR="00F27F90" w:rsidRDefault="00000000">
      <w:pPr>
        <w:pStyle w:val="BodyText"/>
        <w:spacing w:before="258" w:line="227" w:lineRule="auto"/>
        <w:ind w:left="37" w:right="791" w:hanging="7"/>
        <w:jc w:val="both"/>
        <w:rPr>
          <w:del w:id="148" w:author="刘春海" w:date="2024-10-13T16:47:00Z"/>
          <w:sz w:val="22"/>
          <w:szCs w:val="22"/>
        </w:rPr>
      </w:pPr>
      <w:del w:id="149" w:author="刘春海" w:date="2024-10-13T16:47:00Z">
        <w:r>
          <w:rPr>
            <w:spacing w:val="-1"/>
            <w:sz w:val="22"/>
            <w:szCs w:val="22"/>
          </w:rPr>
          <w:delText>The</w:delText>
        </w:r>
        <w:r>
          <w:rPr>
            <w:spacing w:val="37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Racon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transmission</w:delText>
        </w:r>
        <w:r>
          <w:rPr>
            <w:spacing w:val="22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waveform</w:delText>
        </w:r>
        <w:r>
          <w:rPr>
            <w:spacing w:val="28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could</w:delText>
        </w:r>
        <w:r>
          <w:rPr>
            <w:spacing w:val="33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be</w:delText>
        </w:r>
        <w:r>
          <w:rPr>
            <w:spacing w:val="25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encoded</w:delText>
        </w:r>
        <w:r>
          <w:rPr>
            <w:spacing w:val="20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with</w:delText>
        </w:r>
        <w:r>
          <w:rPr>
            <w:spacing w:val="3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i</w:delText>
        </w:r>
        <w:r>
          <w:rPr>
            <w:spacing w:val="-2"/>
            <w:sz w:val="22"/>
            <w:szCs w:val="22"/>
          </w:rPr>
          <w:delText>dentity</w:delText>
        </w:r>
        <w:r>
          <w:rPr>
            <w:spacing w:val="2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or</w:delText>
        </w:r>
        <w:r>
          <w:rPr>
            <w:spacing w:val="33"/>
            <w:w w:val="10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positional</w:delText>
        </w:r>
        <w:r>
          <w:rPr>
            <w:spacing w:val="29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information.</w:delText>
        </w:r>
        <w:r>
          <w:rPr>
            <w:spacing w:val="17"/>
            <w:sz w:val="22"/>
            <w:szCs w:val="22"/>
          </w:rPr>
          <w:delText xml:space="preserve">  </w:delText>
        </w:r>
        <w:r>
          <w:rPr>
            <w:spacing w:val="-2"/>
            <w:sz w:val="22"/>
            <w:szCs w:val="22"/>
          </w:rPr>
          <w:delText>This</w:delText>
        </w:r>
        <w:r>
          <w:rPr>
            <w:spacing w:val="2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would</w:delText>
        </w:r>
        <w:r>
          <w:rPr>
            <w:spacing w:val="2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enable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enhanced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radar</w:delText>
        </w:r>
        <w:r>
          <w:rPr>
            <w:spacing w:val="14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positioning through the ability to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correlate the</w:delText>
        </w:r>
        <w:r>
          <w:rPr>
            <w:spacing w:val="16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radar</w:delText>
        </w:r>
        <w:r>
          <w:rPr>
            <w:spacing w:val="17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res</w:delText>
        </w:r>
        <w:r>
          <w:rPr>
            <w:spacing w:val="-2"/>
            <w:sz w:val="22"/>
            <w:szCs w:val="22"/>
          </w:rPr>
          <w:delText>ponse of a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 with the</w:delText>
        </w:r>
        <w:r>
          <w:rPr>
            <w:spacing w:val="1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known</w:delText>
        </w:r>
        <w:r>
          <w:rPr>
            <w:spacing w:val="1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position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of that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Racon.</w:delText>
        </w:r>
      </w:del>
    </w:p>
    <w:p w14:paraId="4F0A4DB8" w14:textId="77777777" w:rsidR="00F27F90" w:rsidRDefault="00000000">
      <w:pPr>
        <w:pStyle w:val="BodyText"/>
        <w:spacing w:before="258" w:line="227" w:lineRule="auto"/>
        <w:ind w:left="37" w:right="791" w:hanging="7"/>
        <w:jc w:val="both"/>
        <w:rPr>
          <w:del w:id="150" w:author="刘春海" w:date="2024-10-13T16:47:00Z"/>
          <w:sz w:val="18"/>
          <w:szCs w:val="18"/>
        </w:rPr>
        <w:pPrChange w:id="151" w:author="刘春海" w:date="2024-07-03T20:13:00Z">
          <w:pPr>
            <w:pStyle w:val="BodyText"/>
            <w:spacing w:before="182" w:line="177" w:lineRule="auto"/>
            <w:ind w:left="40"/>
            <w:outlineLvl w:val="1"/>
          </w:pPr>
        </w:pPrChange>
      </w:pPr>
      <w:del w:id="152" w:author="刘春海" w:date="2024-10-13T16:47:00Z">
        <w:r>
          <w:rPr>
            <w:noProof/>
          </w:rPr>
          <w:drawing>
            <wp:anchor distT="0" distB="0" distL="0" distR="0" simplePos="0" relativeHeight="251666432" behindDoc="0" locked="0" layoutInCell="1" allowOverlap="1" wp14:anchorId="34A7A0B5" wp14:editId="1DCD0A4F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937260" cy="6350"/>
              <wp:effectExtent l="0" t="0" r="0" b="0"/>
              <wp:wrapNone/>
              <wp:docPr id="40" name="IM 4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0" name="IM 40"/>
                      <pic:cNvPicPr/>
                    </pic:nvPicPr>
                    <pic:blipFill>
                      <a:blip r:embed="rId2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37260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b/>
            <w:bCs/>
            <w:color w:val="00558C"/>
            <w:spacing w:val="3"/>
            <w:sz w:val="24"/>
            <w:szCs w:val="24"/>
          </w:rPr>
          <w:delText xml:space="preserve">5.4          </w:delText>
        </w:r>
        <w:r>
          <w:rPr>
            <w:b/>
            <w:bCs/>
            <w:color w:val="00558C"/>
            <w:sz w:val="24"/>
            <w:szCs w:val="24"/>
          </w:rPr>
          <w:delText>U</w:delText>
        </w:r>
        <w:r>
          <w:rPr>
            <w:b/>
            <w:bCs/>
            <w:color w:val="00558C"/>
            <w:sz w:val="18"/>
            <w:szCs w:val="18"/>
          </w:rPr>
          <w:delText>NIVERSAL</w:delText>
        </w:r>
        <w:r>
          <w:rPr>
            <w:b/>
            <w:bCs/>
            <w:color w:val="00558C"/>
            <w:spacing w:val="29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R</w:delText>
        </w:r>
        <w:r>
          <w:rPr>
            <w:b/>
            <w:bCs/>
            <w:color w:val="00558C"/>
            <w:sz w:val="18"/>
            <w:szCs w:val="18"/>
          </w:rPr>
          <w:delText>ADAR</w:delText>
        </w:r>
        <w:r>
          <w:rPr>
            <w:b/>
            <w:bCs/>
            <w:color w:val="00558C"/>
            <w:spacing w:val="20"/>
            <w:w w:val="101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B</w:delText>
        </w:r>
        <w:r>
          <w:rPr>
            <w:b/>
            <w:bCs/>
            <w:color w:val="00558C"/>
            <w:sz w:val="18"/>
            <w:szCs w:val="18"/>
          </w:rPr>
          <w:delText>EACON</w:delText>
        </w:r>
      </w:del>
    </w:p>
    <w:p w14:paraId="5954677B" w14:textId="3743130E" w:rsidR="00F27F90" w:rsidRDefault="00000000">
      <w:pPr>
        <w:pStyle w:val="BodyText"/>
        <w:spacing w:before="261" w:line="232" w:lineRule="auto"/>
        <w:ind w:left="38" w:right="790" w:hanging="8"/>
        <w:jc w:val="both"/>
        <w:rPr>
          <w:del w:id="153" w:author="刘春海" w:date="2024-07-03T20:21:00Z"/>
          <w:rFonts w:eastAsia="SimSun"/>
          <w:sz w:val="22"/>
          <w:szCs w:val="22"/>
          <w:lang w:eastAsia="zh-CN"/>
        </w:rPr>
      </w:pPr>
      <w:del w:id="154" w:author="刘春海" w:date="2024-07-03T20:19:00Z">
        <w:r>
          <w:rPr>
            <w:spacing w:val="-1"/>
            <w:sz w:val="22"/>
            <w:szCs w:val="22"/>
          </w:rPr>
          <w:delText>The fourth option</w:delText>
        </w:r>
        <w:r>
          <w:rPr>
            <w:spacing w:val="14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 xml:space="preserve">is </w:delText>
        </w:r>
      </w:del>
      <w:ins w:id="155" w:author="刘春海" w:date="2024-07-03T20:19:00Z">
        <w:r>
          <w:rPr>
            <w:rFonts w:eastAsia="SimSun" w:hint="eastAsia"/>
            <w:spacing w:val="-1"/>
            <w:sz w:val="22"/>
            <w:szCs w:val="22"/>
            <w:lang w:eastAsia="zh-CN"/>
          </w:rPr>
          <w:t>T</w:t>
        </w:r>
      </w:ins>
      <w:del w:id="156" w:author="刘春海" w:date="2024-07-03T20:19:00Z">
        <w:r>
          <w:rPr>
            <w:spacing w:val="-1"/>
            <w:sz w:val="22"/>
            <w:szCs w:val="22"/>
          </w:rPr>
          <w:delText>t</w:delText>
        </w:r>
      </w:del>
      <w:r>
        <w:rPr>
          <w:spacing w:val="-1"/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consider</w:t>
      </w:r>
      <w:proofErr w:type="gramEnd"/>
      <w:r>
        <w:rPr>
          <w:spacing w:val="-1"/>
          <w:sz w:val="22"/>
          <w:szCs w:val="22"/>
        </w:rPr>
        <w:t xml:space="preserve"> the design of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17"/>
          <w:sz w:val="22"/>
          <w:szCs w:val="22"/>
        </w:rPr>
        <w:t xml:space="preserve"> </w:t>
      </w:r>
      <w:ins w:id="157" w:author="Paul Mueller" w:date="2024-10-22T09:21:00Z">
        <w:r w:rsidR="003548CF">
          <w:rPr>
            <w:spacing w:val="17"/>
            <w:sz w:val="22"/>
            <w:szCs w:val="22"/>
          </w:rPr>
          <w:t>u</w:t>
        </w:r>
      </w:ins>
      <w:ins w:id="158" w:author="Paul Mueller" w:date="2024-10-21T12:26:00Z">
        <w:r w:rsidR="00A75D68">
          <w:rPr>
            <w:spacing w:val="17"/>
            <w:sz w:val="22"/>
            <w:szCs w:val="22"/>
          </w:rPr>
          <w:t xml:space="preserve">niversal </w:t>
        </w:r>
      </w:ins>
      <w:ins w:id="159" w:author="Paul Mueller" w:date="2024-10-22T09:21:00Z">
        <w:r w:rsidR="003548CF">
          <w:rPr>
            <w:spacing w:val="17"/>
            <w:sz w:val="22"/>
            <w:szCs w:val="22"/>
          </w:rPr>
          <w:t>r</w:t>
        </w:r>
      </w:ins>
      <w:ins w:id="160" w:author="Paul Mueller" w:date="2024-10-21T12:26:00Z">
        <w:r w:rsidR="00A75D68">
          <w:rPr>
            <w:spacing w:val="17"/>
            <w:sz w:val="22"/>
            <w:szCs w:val="22"/>
          </w:rPr>
          <w:t>acon</w:t>
        </w:r>
      </w:ins>
      <w:del w:id="161" w:author="Paul Mueller" w:date="2024-10-21T12:26:00Z">
        <w:r w:rsidDel="00A75D68">
          <w:rPr>
            <w:spacing w:val="-1"/>
            <w:sz w:val="22"/>
            <w:szCs w:val="22"/>
          </w:rPr>
          <w:delText>Racon</w:delText>
        </w:r>
      </w:del>
      <w:r>
        <w:rPr>
          <w:spacing w:val="-1"/>
          <w:sz w:val="22"/>
          <w:szCs w:val="22"/>
        </w:rPr>
        <w:t xml:space="preserve"> that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would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compatible with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all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types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conventional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z w:val="22"/>
          <w:szCs w:val="22"/>
        </w:rPr>
        <w:t xml:space="preserve"> </w:t>
      </w:r>
      <w:del w:id="162" w:author="Paul Mueller" w:date="2024-10-22T09:21:00Z">
        <w:r w:rsidDel="003548CF">
          <w:rPr>
            <w:spacing w:val="-2"/>
            <w:sz w:val="22"/>
            <w:szCs w:val="22"/>
          </w:rPr>
          <w:delText>NT</w:delText>
        </w:r>
      </w:del>
      <w:ins w:id="163" w:author="Paul Mueller" w:date="2024-10-22T09:21:00Z">
        <w:r w:rsidR="003548CF">
          <w:rPr>
            <w:spacing w:val="-2"/>
            <w:sz w:val="22"/>
            <w:szCs w:val="22"/>
          </w:rPr>
          <w:t>solid-state</w:t>
        </w:r>
      </w:ins>
      <w:r>
        <w:rPr>
          <w:spacing w:val="4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 xml:space="preserve">radars.   </w:t>
      </w:r>
      <w:proofErr w:type="gramStart"/>
      <w:r>
        <w:rPr>
          <w:spacing w:val="-2"/>
          <w:sz w:val="22"/>
          <w:szCs w:val="22"/>
        </w:rPr>
        <w:t>In  principle</w:t>
      </w:r>
      <w:proofErr w:type="gramEnd"/>
      <w:r>
        <w:rPr>
          <w:spacing w:val="-2"/>
          <w:sz w:val="22"/>
          <w:szCs w:val="22"/>
        </w:rPr>
        <w:t>,</w:t>
      </w:r>
      <w:r>
        <w:rPr>
          <w:spacing w:val="2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this  is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possible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using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main-stream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advances</w:t>
      </w:r>
      <w:r>
        <w:rPr>
          <w:spacing w:val="3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3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digital</w:t>
      </w:r>
      <w:r>
        <w:rPr>
          <w:spacing w:val="3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microwave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techniques,</w:t>
      </w:r>
      <w:r>
        <w:rPr>
          <w:spacing w:val="3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digit</w:t>
      </w:r>
      <w:r>
        <w:rPr>
          <w:spacing w:val="-3"/>
          <w:sz w:val="22"/>
          <w:szCs w:val="22"/>
        </w:rPr>
        <w:t>al  RF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memory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fast</w:t>
      </w:r>
      <w:r>
        <w:rPr>
          <w:spacing w:val="41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DSP.   Although</w:t>
      </w:r>
      <w:r>
        <w:rPr>
          <w:spacing w:val="3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t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stretches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today’s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technology,</w:t>
      </w:r>
      <w:r>
        <w:rPr>
          <w:spacing w:val="3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it</w:t>
      </w:r>
      <w:r>
        <w:rPr>
          <w:spacing w:val="3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likely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future</w:t>
      </w:r>
      <w:r>
        <w:rPr>
          <w:spacing w:val="3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advances</w:t>
      </w:r>
      <w:r>
        <w:rPr>
          <w:spacing w:val="2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make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this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approach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 xml:space="preserve">affordable.   </w:t>
      </w:r>
      <w:proofErr w:type="gramStart"/>
      <w:r>
        <w:rPr>
          <w:spacing w:val="-2"/>
          <w:sz w:val="22"/>
          <w:szCs w:val="22"/>
        </w:rPr>
        <w:t>Its  main</w:t>
      </w:r>
      <w:proofErr w:type="gramEnd"/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advantage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it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  potentially</w:t>
      </w:r>
      <w:r>
        <w:rPr>
          <w:spacing w:val="3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compatible</w:t>
      </w:r>
      <w:r>
        <w:rPr>
          <w:spacing w:val="2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all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present</w:t>
      </w:r>
      <w:r>
        <w:rPr>
          <w:spacing w:val="3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future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radars.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power consumption would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 a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major considerat</w:t>
      </w:r>
      <w:r>
        <w:rPr>
          <w:spacing w:val="-2"/>
          <w:sz w:val="22"/>
          <w:szCs w:val="22"/>
        </w:rPr>
        <w:t>ion.</w:t>
      </w:r>
      <w:ins w:id="164" w:author="刘春海" w:date="2024-07-03T20:21:00Z">
        <w:r>
          <w:rPr>
            <w:rFonts w:eastAsia="SimSun" w:hint="eastAsia"/>
            <w:spacing w:val="-2"/>
            <w:sz w:val="22"/>
            <w:szCs w:val="22"/>
            <w:lang w:eastAsia="zh-CN"/>
          </w:rPr>
          <w:t xml:space="preserve"> </w:t>
        </w:r>
      </w:ins>
    </w:p>
    <w:p w14:paraId="1612B925" w14:textId="77777777" w:rsidR="00F27F90" w:rsidRDefault="00000000">
      <w:pPr>
        <w:pStyle w:val="BodyText"/>
        <w:spacing w:before="261" w:line="232" w:lineRule="auto"/>
        <w:ind w:left="38" w:right="790" w:hanging="8"/>
        <w:jc w:val="both"/>
        <w:rPr>
          <w:del w:id="165" w:author="刘春海" w:date="2024-07-03T20:20:00Z"/>
          <w:sz w:val="18"/>
          <w:szCs w:val="18"/>
        </w:rPr>
        <w:pPrChange w:id="166" w:author="刘春海" w:date="2024-07-03T20:21:00Z">
          <w:pPr>
            <w:pStyle w:val="BodyText"/>
            <w:spacing w:before="179" w:line="179" w:lineRule="auto"/>
            <w:ind w:left="40"/>
            <w:outlineLvl w:val="1"/>
          </w:pPr>
        </w:pPrChange>
      </w:pPr>
      <w:del w:id="167" w:author="刘春海" w:date="2024-07-03T20:20:00Z">
        <w:r>
          <w:rPr>
            <w:noProof/>
          </w:rPr>
          <w:drawing>
            <wp:anchor distT="0" distB="0" distL="0" distR="0" simplePos="0" relativeHeight="251668480" behindDoc="0" locked="0" layoutInCell="1" allowOverlap="1" wp14:anchorId="5E114846" wp14:editId="580E7B85">
              <wp:simplePos x="0" y="0"/>
              <wp:positionH relativeFrom="column">
                <wp:posOffset>0</wp:posOffset>
              </wp:positionH>
              <wp:positionV relativeFrom="paragraph">
                <wp:posOffset>334645</wp:posOffset>
              </wp:positionV>
              <wp:extent cx="937260" cy="6350"/>
              <wp:effectExtent l="0" t="0" r="0" b="0"/>
              <wp:wrapNone/>
              <wp:docPr id="42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2" name="IM 42"/>
                      <pic:cNvPicPr/>
                    </pic:nvPicPr>
                    <pic:blipFill>
                      <a:blip r:embed="rId2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37260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b/>
            <w:bCs/>
            <w:color w:val="00558C"/>
            <w:spacing w:val="12"/>
            <w:sz w:val="24"/>
            <w:szCs w:val="24"/>
          </w:rPr>
          <w:delText>5.5</w:delText>
        </w:r>
        <w:r>
          <w:rPr>
            <w:b/>
            <w:bCs/>
            <w:color w:val="00558C"/>
            <w:sz w:val="24"/>
            <w:szCs w:val="24"/>
          </w:rPr>
          <w:delText xml:space="preserve">          S</w:delText>
        </w:r>
        <w:r>
          <w:rPr>
            <w:b/>
            <w:bCs/>
            <w:color w:val="00558C"/>
            <w:sz w:val="18"/>
            <w:szCs w:val="18"/>
          </w:rPr>
          <w:delText>ECONDARY</w:delText>
        </w:r>
        <w:r>
          <w:rPr>
            <w:b/>
            <w:bCs/>
            <w:color w:val="00558C"/>
            <w:spacing w:val="26"/>
            <w:w w:val="101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R</w:delText>
        </w:r>
        <w:r>
          <w:rPr>
            <w:b/>
            <w:bCs/>
            <w:color w:val="00558C"/>
            <w:sz w:val="18"/>
            <w:szCs w:val="18"/>
          </w:rPr>
          <w:delText>ADAR</w:delText>
        </w:r>
      </w:del>
    </w:p>
    <w:p w14:paraId="675583A6" w14:textId="77777777" w:rsidR="00F27F90" w:rsidRDefault="00000000">
      <w:pPr>
        <w:pStyle w:val="BodyText"/>
        <w:spacing w:before="261" w:line="232" w:lineRule="auto"/>
        <w:ind w:left="38" w:right="790" w:hanging="8"/>
        <w:jc w:val="both"/>
        <w:rPr>
          <w:del w:id="168" w:author="刘春海" w:date="2024-07-03T20:20:00Z"/>
          <w:sz w:val="22"/>
          <w:szCs w:val="22"/>
        </w:rPr>
        <w:pPrChange w:id="169" w:author="刘春海" w:date="2024-07-03T20:21:00Z">
          <w:pPr>
            <w:pStyle w:val="BodyText"/>
            <w:spacing w:before="255" w:line="231" w:lineRule="auto"/>
            <w:ind w:left="31" w:right="791" w:hanging="1"/>
            <w:jc w:val="both"/>
          </w:pPr>
        </w:pPrChange>
      </w:pPr>
      <w:del w:id="170" w:author="刘春海" w:date="2024-07-03T20:20:00Z">
        <w:r>
          <w:rPr>
            <w:spacing w:val="-2"/>
            <w:sz w:val="22"/>
            <w:szCs w:val="22"/>
          </w:rPr>
          <w:delText>There</w:delText>
        </w:r>
        <w:r>
          <w:rPr>
            <w:spacing w:val="23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is</w:delText>
        </w:r>
        <w:r>
          <w:rPr>
            <w:spacing w:val="1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also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the</w:delText>
        </w:r>
        <w:r>
          <w:rPr>
            <w:spacing w:val="2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possibility</w:delText>
        </w:r>
        <w:r>
          <w:rPr>
            <w:spacing w:val="16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of</w:delText>
        </w:r>
        <w:r>
          <w:rPr>
            <w:spacing w:val="21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using</w:delText>
        </w:r>
        <w:r>
          <w:rPr>
            <w:spacing w:val="2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non-primary</w:delText>
        </w:r>
        <w:r>
          <w:rPr>
            <w:spacing w:val="2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techniques</w:delText>
        </w:r>
        <w:r>
          <w:rPr>
            <w:spacing w:val="22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in</w:delText>
        </w:r>
        <w:r>
          <w:rPr>
            <w:spacing w:val="14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order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to</w:delText>
        </w:r>
        <w:r>
          <w:rPr>
            <w:spacing w:val="1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determine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</w:delText>
        </w:r>
        <w:r>
          <w:rPr>
            <w:spacing w:val="1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ship’s</w:delText>
        </w:r>
        <w:r>
          <w:rPr>
            <w:spacing w:val="24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relative</w:delText>
        </w:r>
        <w:r>
          <w:rPr>
            <w:spacing w:val="22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position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to</w:delText>
        </w:r>
        <w:r>
          <w:rPr>
            <w:spacing w:val="4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one</w:delText>
        </w:r>
        <w:r>
          <w:rPr>
            <w:spacing w:val="20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or</w:delText>
        </w:r>
        <w:r>
          <w:rPr>
            <w:spacing w:val="29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more</w:delText>
        </w:r>
        <w:r>
          <w:rPr>
            <w:spacing w:val="2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navigation</w:delText>
        </w:r>
        <w:r>
          <w:rPr>
            <w:spacing w:val="26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marks.</w:delText>
        </w:r>
        <w:r>
          <w:rPr>
            <w:spacing w:val="13"/>
            <w:sz w:val="22"/>
            <w:szCs w:val="22"/>
          </w:rPr>
          <w:delText xml:space="preserve">  </w:delText>
        </w:r>
        <w:r>
          <w:rPr>
            <w:spacing w:val="-2"/>
            <w:sz w:val="22"/>
            <w:szCs w:val="22"/>
          </w:rPr>
          <w:delText>This</w:delText>
        </w:r>
        <w:r>
          <w:rPr>
            <w:spacing w:val="2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can</w:delText>
        </w:r>
        <w:r>
          <w:rPr>
            <w:spacing w:val="30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be</w:delText>
        </w:r>
        <w:r>
          <w:rPr>
            <w:spacing w:val="3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readily</w:delText>
        </w:r>
        <w:r>
          <w:rPr>
            <w:spacing w:val="3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performed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with</w:delText>
        </w:r>
        <w:r>
          <w:rPr>
            <w:spacing w:val="1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today’s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technology,</w:delText>
        </w:r>
        <w:r>
          <w:rPr>
            <w:spacing w:val="30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using</w:delText>
        </w:r>
        <w:r>
          <w:rPr>
            <w:spacing w:val="1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transponders</w:delText>
        </w:r>
        <w:r>
          <w:rPr>
            <w:spacing w:val="2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in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another</w:delText>
        </w:r>
        <w:r>
          <w:rPr>
            <w:spacing w:val="2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band,</w:delText>
        </w:r>
        <w:r>
          <w:rPr>
            <w:spacing w:val="2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but</w:delText>
        </w:r>
        <w:r>
          <w:rPr>
            <w:spacing w:val="27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requires</w:delText>
        </w:r>
        <w:r>
          <w:rPr>
            <w:spacing w:val="20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extra</w:delText>
        </w:r>
        <w:r>
          <w:rPr>
            <w:spacing w:val="21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shipborne</w:delText>
        </w:r>
        <w:r>
          <w:rPr>
            <w:spacing w:val="20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equipment,</w:delText>
        </w:r>
        <w:r>
          <w:rPr>
            <w:spacing w:val="2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new</w:delText>
        </w:r>
        <w:r>
          <w:rPr>
            <w:spacing w:val="2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standards</w:delText>
        </w:r>
        <w:r>
          <w:rPr>
            <w:spacing w:val="2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and</w:delText>
        </w:r>
        <w:r>
          <w:rPr>
            <w:spacing w:val="1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</w:delText>
        </w:r>
        <w:r>
          <w:rPr>
            <w:spacing w:val="3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</w:delText>
        </w:r>
        <w:r>
          <w:rPr>
            <w:spacing w:val="28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</w:delText>
        </w:r>
        <w:r>
          <w:rPr>
            <w:spacing w:val="-3"/>
            <w:sz w:val="22"/>
            <w:szCs w:val="22"/>
          </w:rPr>
          <w:delText>placement</w:delText>
        </w:r>
        <w:r>
          <w:rPr>
            <w:spacing w:val="27"/>
            <w:w w:val="101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programme.</w:delText>
        </w:r>
        <w:r>
          <w:rPr>
            <w:spacing w:val="21"/>
            <w:w w:val="101"/>
            <w:sz w:val="22"/>
            <w:szCs w:val="22"/>
          </w:rPr>
          <w:delText xml:space="preserve">  </w:delText>
        </w:r>
        <w:r>
          <w:rPr>
            <w:spacing w:val="-3"/>
            <w:sz w:val="22"/>
            <w:szCs w:val="22"/>
          </w:rPr>
          <w:delText>It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would therefore</w:delText>
        </w:r>
        <w:r>
          <w:rPr>
            <w:spacing w:val="30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be costly and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politically very difficult to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implement.</w:delText>
        </w:r>
      </w:del>
    </w:p>
    <w:p w14:paraId="56A874E2" w14:textId="77777777" w:rsidR="00F27F90" w:rsidRDefault="00000000">
      <w:pPr>
        <w:pStyle w:val="BodyText"/>
        <w:spacing w:before="261" w:line="232" w:lineRule="auto"/>
        <w:ind w:left="38" w:right="790" w:hanging="8"/>
        <w:jc w:val="both"/>
        <w:rPr>
          <w:del w:id="171" w:author="刘春海" w:date="2024-07-03T20:20:00Z"/>
          <w:sz w:val="18"/>
          <w:szCs w:val="18"/>
        </w:rPr>
        <w:pPrChange w:id="172" w:author="刘春海" w:date="2024-07-03T20:21:00Z">
          <w:pPr>
            <w:pStyle w:val="BodyText"/>
            <w:spacing w:before="180" w:line="179" w:lineRule="auto"/>
            <w:ind w:left="40"/>
            <w:outlineLvl w:val="1"/>
          </w:pPr>
        </w:pPrChange>
      </w:pPr>
      <w:del w:id="173" w:author="刘春海" w:date="2024-07-03T20:20:00Z">
        <w:r>
          <w:rPr>
            <w:noProof/>
          </w:rPr>
          <w:drawing>
            <wp:anchor distT="0" distB="0" distL="0" distR="0" simplePos="0" relativeHeight="251664384" behindDoc="0" locked="0" layoutInCell="1" allowOverlap="1" wp14:anchorId="3EA59234" wp14:editId="70E6BC84">
              <wp:simplePos x="0" y="0"/>
              <wp:positionH relativeFrom="column">
                <wp:posOffset>0</wp:posOffset>
              </wp:positionH>
              <wp:positionV relativeFrom="paragraph">
                <wp:posOffset>334645</wp:posOffset>
              </wp:positionV>
              <wp:extent cx="937260" cy="6350"/>
              <wp:effectExtent l="0" t="0" r="0" b="0"/>
              <wp:wrapNone/>
              <wp:docPr id="44" name="IM 4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4" name="IM 44"/>
                      <pic:cNvPicPr/>
                    </pic:nvPicPr>
                    <pic:blipFill>
                      <a:blip r:embed="rId2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37260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b/>
            <w:bCs/>
            <w:color w:val="00558C"/>
            <w:spacing w:val="6"/>
            <w:sz w:val="24"/>
            <w:szCs w:val="24"/>
          </w:rPr>
          <w:delText xml:space="preserve">5.6          </w:delText>
        </w:r>
        <w:r>
          <w:rPr>
            <w:b/>
            <w:bCs/>
            <w:color w:val="00558C"/>
            <w:sz w:val="24"/>
            <w:szCs w:val="24"/>
          </w:rPr>
          <w:delText>N</w:delText>
        </w:r>
        <w:r>
          <w:rPr>
            <w:b/>
            <w:bCs/>
            <w:color w:val="00558C"/>
            <w:sz w:val="18"/>
            <w:szCs w:val="18"/>
          </w:rPr>
          <w:delText>ON</w:delText>
        </w:r>
        <w:r>
          <w:rPr>
            <w:b/>
            <w:bCs/>
            <w:color w:val="00558C"/>
            <w:spacing w:val="6"/>
            <w:sz w:val="24"/>
            <w:szCs w:val="24"/>
          </w:rPr>
          <w:delText>-</w:delText>
        </w:r>
        <w:r>
          <w:rPr>
            <w:b/>
            <w:bCs/>
            <w:color w:val="00558C"/>
            <w:sz w:val="18"/>
            <w:szCs w:val="18"/>
          </w:rPr>
          <w:delText>RADAR</w:delText>
        </w:r>
        <w:r>
          <w:rPr>
            <w:b/>
            <w:bCs/>
            <w:color w:val="00558C"/>
            <w:spacing w:val="6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18"/>
            <w:szCs w:val="18"/>
          </w:rPr>
          <w:delText>TECHNOLOGY</w:delText>
        </w:r>
      </w:del>
    </w:p>
    <w:p w14:paraId="1798EC6D" w14:textId="77777777" w:rsidR="00F27F90" w:rsidRDefault="00000000">
      <w:pPr>
        <w:pStyle w:val="BodyText"/>
        <w:spacing w:before="261" w:line="232" w:lineRule="auto"/>
        <w:ind w:left="38" w:right="790" w:hanging="8"/>
        <w:jc w:val="both"/>
        <w:rPr>
          <w:del w:id="174" w:author="刘春海" w:date="2024-07-03T20:20:00Z"/>
          <w:sz w:val="22"/>
          <w:szCs w:val="22"/>
        </w:rPr>
        <w:pPrChange w:id="175" w:author="刘春海" w:date="2024-07-03T20:21:00Z">
          <w:pPr>
            <w:pStyle w:val="BodyText"/>
            <w:spacing w:before="259" w:line="230" w:lineRule="auto"/>
            <w:ind w:left="34" w:right="792" w:firstLine="12"/>
            <w:jc w:val="both"/>
          </w:pPr>
        </w:pPrChange>
      </w:pPr>
      <w:del w:id="176" w:author="刘春海" w:date="2024-07-03T20:20:00Z">
        <w:r>
          <w:rPr>
            <w:spacing w:val="-1"/>
            <w:sz w:val="22"/>
            <w:szCs w:val="22"/>
          </w:rPr>
          <w:delText>If</w:delText>
        </w:r>
        <w:r>
          <w:rPr>
            <w:spacing w:val="33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the  preceding</w:delText>
        </w:r>
        <w:r>
          <w:rPr>
            <w:spacing w:val="38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options  prove</w:delText>
        </w:r>
        <w:r>
          <w:rPr>
            <w:spacing w:val="36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technically,  politically</w:delText>
        </w:r>
        <w:r>
          <w:rPr>
            <w:spacing w:val="40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or</w:delText>
        </w:r>
        <w:r>
          <w:rPr>
            <w:spacing w:val="41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economicall</w:delText>
        </w:r>
        <w:r>
          <w:rPr>
            <w:spacing w:val="-2"/>
            <w:sz w:val="22"/>
            <w:szCs w:val="22"/>
          </w:rPr>
          <w:delText>y</w:delText>
        </w:r>
        <w:r>
          <w:rPr>
            <w:spacing w:val="36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too</w:delText>
        </w:r>
        <w:r>
          <w:rPr>
            <w:spacing w:val="43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difficult,</w:delText>
        </w:r>
        <w:r>
          <w:rPr>
            <w:spacing w:val="3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then  non-radar</w:delText>
        </w:r>
        <w:r>
          <w:rPr>
            <w:spacing w:val="41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alternatives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would</w:delText>
        </w:r>
        <w:r>
          <w:rPr>
            <w:spacing w:val="3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have</w:delText>
        </w:r>
        <w:r>
          <w:rPr>
            <w:spacing w:val="19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to</w:delText>
        </w:r>
        <w:r>
          <w:rPr>
            <w:spacing w:val="32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be</w:delText>
        </w:r>
        <w:r>
          <w:rPr>
            <w:spacing w:val="2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considered</w:delText>
        </w:r>
        <w:r>
          <w:rPr>
            <w:spacing w:val="24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as</w:delText>
        </w:r>
        <w:r>
          <w:rPr>
            <w:spacing w:val="2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</w:delText>
        </w:r>
        <w:r>
          <w:rPr>
            <w:spacing w:val="3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replacement</w:delText>
        </w:r>
        <w:r>
          <w:rPr>
            <w:spacing w:val="1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for</w:delText>
        </w:r>
        <w:r>
          <w:rPr>
            <w:spacing w:val="3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Racons.</w:delText>
        </w:r>
        <w:r>
          <w:rPr>
            <w:spacing w:val="16"/>
            <w:w w:val="101"/>
            <w:sz w:val="22"/>
            <w:szCs w:val="22"/>
          </w:rPr>
          <w:delText xml:space="preserve">  </w:delText>
        </w:r>
        <w:r>
          <w:rPr>
            <w:spacing w:val="-2"/>
            <w:sz w:val="22"/>
            <w:szCs w:val="22"/>
          </w:rPr>
          <w:delText>AIS</w:delText>
        </w:r>
        <w:r>
          <w:rPr>
            <w:spacing w:val="29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is</w:delText>
        </w:r>
        <w:r>
          <w:rPr>
            <w:spacing w:val="16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the</w:delText>
        </w:r>
        <w:r>
          <w:rPr>
            <w:spacing w:val="2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obvio</w:delText>
        </w:r>
        <w:r>
          <w:rPr>
            <w:spacing w:val="-3"/>
            <w:sz w:val="22"/>
            <w:szCs w:val="22"/>
          </w:rPr>
          <w:delText>us</w:delText>
        </w:r>
        <w:r>
          <w:rPr>
            <w:spacing w:val="22"/>
            <w:w w:val="101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choice,</w:delText>
        </w:r>
        <w:r>
          <w:rPr>
            <w:spacing w:val="22"/>
            <w:w w:val="101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although</w:delText>
        </w:r>
        <w:r>
          <w:rPr>
            <w:spacing w:val="28"/>
            <w:w w:val="101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it</w:delText>
        </w:r>
        <w:r>
          <w:rPr>
            <w:spacing w:val="32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has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two</w:delText>
        </w:r>
        <w:r>
          <w:rPr>
            <w:spacing w:val="30"/>
            <w:w w:val="101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major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lastRenderedPageBreak/>
          <w:delText>drawbacks: first, it may be dependent o</w:delText>
        </w:r>
        <w:r>
          <w:rPr>
            <w:spacing w:val="-2"/>
            <w:sz w:val="22"/>
            <w:szCs w:val="22"/>
          </w:rPr>
          <w:delText>n GPS and therefore does not provide redundancy of position-fixing; second,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</w:delText>
        </w:r>
        <w:r>
          <w:rPr>
            <w:spacing w:val="4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limited</w:delText>
        </w:r>
        <w:r>
          <w:rPr>
            <w:spacing w:val="3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number</w:delText>
        </w:r>
        <w:r>
          <w:rPr>
            <w:spacing w:val="24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of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vessels</w:delText>
        </w:r>
        <w:r>
          <w:rPr>
            <w:spacing w:val="3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have</w:delText>
        </w:r>
        <w:r>
          <w:rPr>
            <w:spacing w:val="2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onboard</w:delText>
        </w:r>
        <w:r>
          <w:rPr>
            <w:spacing w:val="26"/>
            <w:w w:val="10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equipment</w:delText>
        </w:r>
        <w:r>
          <w:rPr>
            <w:spacing w:val="2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that</w:delText>
        </w:r>
        <w:r>
          <w:rPr>
            <w:spacing w:val="2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can</w:delText>
        </w:r>
        <w:r>
          <w:rPr>
            <w:spacing w:val="27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display</w:delText>
        </w:r>
        <w:r>
          <w:rPr>
            <w:spacing w:val="1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AIS</w:delText>
        </w:r>
        <w:r>
          <w:rPr>
            <w:spacing w:val="20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AtoN.   Until</w:delText>
        </w:r>
        <w:r>
          <w:rPr>
            <w:spacing w:val="33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both</w:delText>
        </w:r>
        <w:r>
          <w:rPr>
            <w:spacing w:val="20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these</w:delText>
        </w:r>
        <w:r>
          <w:rPr>
            <w:spacing w:val="34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problems</w:delText>
        </w:r>
        <w:r>
          <w:rPr>
            <w:spacing w:val="27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are</w:delText>
        </w:r>
      </w:del>
    </w:p>
    <w:p w14:paraId="60B2E1C5" w14:textId="7AAB04AC" w:rsidR="00F27F90" w:rsidDel="003548CF" w:rsidRDefault="00F27F90">
      <w:pPr>
        <w:pStyle w:val="BodyText"/>
        <w:spacing w:before="261" w:line="232" w:lineRule="auto"/>
        <w:ind w:left="38" w:right="790" w:hanging="8"/>
        <w:jc w:val="both"/>
        <w:rPr>
          <w:del w:id="177" w:author="Paul Mueller" w:date="2024-10-22T09:21:00Z"/>
          <w:sz w:val="22"/>
          <w:szCs w:val="22"/>
        </w:rPr>
        <w:sectPr w:rsidR="00F27F90" w:rsidDel="003548CF">
          <w:footerReference w:type="default" r:id="rId24"/>
          <w:pgSz w:w="11907" w:h="16839"/>
          <w:pgMar w:top="1139" w:right="0" w:bottom="1495" w:left="878" w:header="6" w:footer="850" w:gutter="0"/>
          <w:cols w:space="720"/>
        </w:sectPr>
        <w:pPrChange w:id="178" w:author="刘春海" w:date="2024-07-03T20:21:00Z">
          <w:pPr>
            <w:spacing w:line="230" w:lineRule="auto"/>
          </w:pPr>
        </w:pPrChange>
      </w:pPr>
    </w:p>
    <w:p w14:paraId="498C2A0B" w14:textId="77777777" w:rsidR="00F27F90" w:rsidRDefault="00000000">
      <w:pPr>
        <w:pStyle w:val="BodyText"/>
        <w:spacing w:before="261" w:line="232" w:lineRule="auto"/>
        <w:ind w:left="38" w:right="790" w:hanging="8"/>
        <w:jc w:val="both"/>
        <w:rPr>
          <w:sz w:val="22"/>
          <w:szCs w:val="22"/>
        </w:rPr>
        <w:pPrChange w:id="179" w:author="刘春海" w:date="2024-07-03T20:21:00Z">
          <w:pPr>
            <w:pStyle w:val="BodyText"/>
            <w:spacing w:before="7" w:line="221" w:lineRule="auto"/>
            <w:ind w:left="34" w:right="793" w:firstLine="10"/>
          </w:pPr>
        </w:pPrChange>
      </w:pPr>
      <w:r>
        <w:rPr>
          <w:spacing w:val="-1"/>
          <w:sz w:val="22"/>
          <w:szCs w:val="22"/>
        </w:rPr>
        <w:lastRenderedPageBreak/>
        <w:t>r</w:t>
      </w:r>
      <w:del w:id="180" w:author="刘春海" w:date="2024-07-03T20:20:00Z">
        <w:r>
          <w:rPr>
            <w:spacing w:val="-1"/>
            <w:sz w:val="22"/>
            <w:szCs w:val="22"/>
          </w:rPr>
          <w:delText>esolved (by an alternative position sensor and</w:delText>
        </w:r>
        <w:r>
          <w:rPr>
            <w:spacing w:val="12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by the widespread</w:delText>
        </w:r>
        <w:r>
          <w:rPr>
            <w:spacing w:val="5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adoption</w:delText>
        </w:r>
        <w:r>
          <w:rPr>
            <w:spacing w:val="5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of</w:delText>
        </w:r>
        <w:r>
          <w:rPr>
            <w:spacing w:val="7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modernised</w:delText>
        </w:r>
        <w:r>
          <w:rPr>
            <w:spacing w:val="6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display</w:delText>
        </w:r>
        <w:r>
          <w:rPr>
            <w:spacing w:val="6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equipme</w:delText>
        </w:r>
        <w:r>
          <w:rPr>
            <w:spacing w:val="-2"/>
            <w:sz w:val="22"/>
            <w:szCs w:val="22"/>
          </w:rPr>
          <w:delText>nt), AIS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will</w:delText>
        </w:r>
        <w:r>
          <w:rPr>
            <w:spacing w:val="17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not</w:delText>
        </w:r>
        <w:r>
          <w:rPr>
            <w:spacing w:val="15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provide an adequ</w:delText>
        </w:r>
        <w:r>
          <w:rPr>
            <w:spacing w:val="-2"/>
            <w:sz w:val="22"/>
            <w:szCs w:val="22"/>
          </w:rPr>
          <w:delText>ate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replacement for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Racons.</w:delText>
        </w:r>
      </w:del>
    </w:p>
    <w:p w14:paraId="2135BBEB" w14:textId="77777777" w:rsidR="00F27F90" w:rsidRDefault="00000000">
      <w:pPr>
        <w:pStyle w:val="BodyText"/>
        <w:spacing w:before="312" w:line="179" w:lineRule="auto"/>
        <w:ind w:left="40"/>
        <w:outlineLvl w:val="0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251670528" behindDoc="0" locked="0" layoutInCell="1" allowOverlap="1" wp14:anchorId="5EDAF5CF" wp14:editId="1114E8BC">
            <wp:simplePos x="0" y="0"/>
            <wp:positionH relativeFrom="column">
              <wp:posOffset>0</wp:posOffset>
            </wp:positionH>
            <wp:positionV relativeFrom="paragraph">
              <wp:posOffset>429895</wp:posOffset>
            </wp:positionV>
            <wp:extent cx="937260" cy="12065"/>
            <wp:effectExtent l="0" t="0" r="0" b="0"/>
            <wp:wrapNone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81" w:name="bookmark14"/>
      <w:bookmarkStart w:id="182" w:name="bookmark13"/>
      <w:bookmarkEnd w:id="181"/>
      <w:bookmarkEnd w:id="182"/>
      <w:r>
        <w:rPr>
          <w:b/>
          <w:bCs/>
          <w:color w:val="00558C"/>
          <w:spacing w:val="-1"/>
          <w:sz w:val="28"/>
          <w:szCs w:val="28"/>
        </w:rPr>
        <w:t>6         THE STRATEGY</w:t>
      </w:r>
    </w:p>
    <w:p w14:paraId="2576EAA2" w14:textId="36F1400B" w:rsidR="00F27F90" w:rsidRDefault="00000000">
      <w:pPr>
        <w:pStyle w:val="BodyText"/>
        <w:spacing w:before="306" w:line="221" w:lineRule="auto"/>
        <w:ind w:left="39" w:right="792" w:firstLine="8"/>
        <w:rPr>
          <w:sz w:val="22"/>
          <w:szCs w:val="22"/>
        </w:rPr>
      </w:pPr>
      <w:proofErr w:type="gramStart"/>
      <w:r>
        <w:rPr>
          <w:spacing w:val="-1"/>
          <w:sz w:val="22"/>
          <w:szCs w:val="22"/>
        </w:rPr>
        <w:t>IALA  members</w:t>
      </w:r>
      <w:proofErr w:type="gramEnd"/>
      <w:r>
        <w:rPr>
          <w:spacing w:val="-1"/>
          <w:sz w:val="22"/>
          <w:szCs w:val="22"/>
        </w:rPr>
        <w:t xml:space="preserve">  should  present</w:t>
      </w:r>
      <w:r>
        <w:rPr>
          <w:spacing w:val="1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the</w:t>
      </w:r>
      <w:r>
        <w:rPr>
          <w:spacing w:val="4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case</w:t>
      </w:r>
      <w:r>
        <w:rPr>
          <w:spacing w:val="1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for</w:t>
      </w:r>
      <w:r>
        <w:rPr>
          <w:spacing w:val="7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retaining  the</w:t>
      </w:r>
      <w:r>
        <w:rPr>
          <w:spacing w:val="4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exist</w:t>
      </w:r>
      <w:r>
        <w:rPr>
          <w:spacing w:val="-2"/>
          <w:sz w:val="22"/>
          <w:szCs w:val="22"/>
        </w:rPr>
        <w:t>ing</w:t>
      </w:r>
      <w:r>
        <w:rPr>
          <w:spacing w:val="9"/>
          <w:sz w:val="22"/>
          <w:szCs w:val="22"/>
        </w:rPr>
        <w:t xml:space="preserve">  </w:t>
      </w:r>
      <w:ins w:id="183" w:author="Paul Mueller" w:date="2024-10-22T09:22:00Z">
        <w:r w:rsidR="003548CF">
          <w:rPr>
            <w:spacing w:val="9"/>
            <w:sz w:val="22"/>
            <w:szCs w:val="22"/>
          </w:rPr>
          <w:t>r</w:t>
        </w:r>
      </w:ins>
      <w:del w:id="184" w:author="Paul Mueller" w:date="2024-10-22T09:22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</w:t>
      </w:r>
      <w:r>
        <w:rPr>
          <w:spacing w:val="3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service</w:t>
      </w:r>
      <w:r>
        <w:rPr>
          <w:spacing w:val="4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capabilities</w:t>
      </w:r>
      <w:r>
        <w:rPr>
          <w:spacing w:val="7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in</w:t>
      </w:r>
      <w:r>
        <w:rPr>
          <w:spacing w:val="2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X-Band</w:t>
      </w:r>
      <w:r>
        <w:rPr>
          <w:spacing w:val="6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radar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developments, are encouraged to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provide S-Band</w:t>
      </w:r>
      <w:r>
        <w:rPr>
          <w:spacing w:val="18"/>
          <w:w w:val="101"/>
          <w:sz w:val="22"/>
          <w:szCs w:val="22"/>
        </w:rPr>
        <w:t xml:space="preserve"> </w:t>
      </w:r>
      <w:ins w:id="185" w:author="Paul Mueller" w:date="2024-10-22T09:22:00Z">
        <w:r w:rsidR="003548CF">
          <w:rPr>
            <w:spacing w:val="18"/>
            <w:w w:val="101"/>
            <w:sz w:val="22"/>
            <w:szCs w:val="22"/>
          </w:rPr>
          <w:t>r</w:t>
        </w:r>
      </w:ins>
      <w:del w:id="186" w:author="Paul Mueller" w:date="2024-10-22T09:22:00Z">
        <w:r w:rsidDel="003548CF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acon services</w:t>
      </w:r>
      <w:r>
        <w:rPr>
          <w:spacing w:val="8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optimised</w:t>
      </w:r>
      <w:proofErr w:type="spellEnd"/>
      <w:r>
        <w:rPr>
          <w:spacing w:val="-1"/>
          <w:sz w:val="22"/>
          <w:szCs w:val="22"/>
        </w:rPr>
        <w:t xml:space="preserve"> for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conventional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nd</w:t>
      </w:r>
      <w:r>
        <w:rPr>
          <w:spacing w:val="18"/>
          <w:w w:val="101"/>
          <w:sz w:val="22"/>
          <w:szCs w:val="22"/>
        </w:rPr>
        <w:t xml:space="preserve"> </w:t>
      </w:r>
      <w:ins w:id="187" w:author="Paul Mueller" w:date="2024-10-22T09:22:00Z">
        <w:r w:rsidR="003548CF">
          <w:rPr>
            <w:spacing w:val="-2"/>
            <w:sz w:val="22"/>
            <w:szCs w:val="22"/>
          </w:rPr>
          <w:t>solid-state</w:t>
        </w:r>
      </w:ins>
      <w:del w:id="188" w:author="Paul Mueller" w:date="2024-10-22T09:22:00Z">
        <w:r w:rsidDel="003548CF">
          <w:rPr>
            <w:spacing w:val="-2"/>
            <w:sz w:val="22"/>
            <w:szCs w:val="22"/>
          </w:rPr>
          <w:delText>NT</w:delText>
        </w:r>
      </w:del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radars.</w:t>
      </w:r>
    </w:p>
    <w:p w14:paraId="5E140E89" w14:textId="5C8FA4D2" w:rsidR="00F27F90" w:rsidRDefault="00000000">
      <w:pPr>
        <w:pStyle w:val="BodyText"/>
        <w:spacing w:before="163" w:line="227" w:lineRule="auto"/>
        <w:ind w:left="38" w:right="793" w:firstLine="8"/>
        <w:jc w:val="both"/>
        <w:rPr>
          <w:sz w:val="22"/>
          <w:szCs w:val="22"/>
        </w:rPr>
      </w:pPr>
      <w:proofErr w:type="spellStart"/>
      <w:r>
        <w:rPr>
          <w:spacing w:val="-2"/>
          <w:sz w:val="22"/>
          <w:szCs w:val="22"/>
        </w:rPr>
        <w:t>Recognising</w:t>
      </w:r>
      <w:proofErr w:type="spellEnd"/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benefits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improved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detection</w:t>
      </w:r>
      <w:r>
        <w:rPr>
          <w:spacing w:val="2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performance</w:t>
      </w:r>
      <w:r>
        <w:rPr>
          <w:spacing w:val="2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resulting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from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pulsed</w:t>
      </w:r>
      <w:r>
        <w:rPr>
          <w:spacing w:val="33"/>
          <w:sz w:val="22"/>
          <w:szCs w:val="22"/>
        </w:rPr>
        <w:t xml:space="preserve"> </w:t>
      </w:r>
      <w:ins w:id="189" w:author="Paul Mueller" w:date="2024-10-22T09:22:00Z">
        <w:r w:rsidR="003548CF">
          <w:rPr>
            <w:spacing w:val="-2"/>
            <w:sz w:val="22"/>
            <w:szCs w:val="22"/>
          </w:rPr>
          <w:t>solid-state</w:t>
        </w:r>
      </w:ins>
      <w:del w:id="190" w:author="Paul Mueller" w:date="2024-10-22T09:22:00Z">
        <w:r w:rsidDel="003548CF">
          <w:rPr>
            <w:spacing w:val="-2"/>
            <w:sz w:val="22"/>
            <w:szCs w:val="22"/>
          </w:rPr>
          <w:delText>NT</w:delText>
        </w:r>
      </w:del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radar,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del w:id="191" w:author="Paul Mueller" w:date="2024-10-22T09:22:00Z">
        <w:r w:rsidDel="003548CF">
          <w:rPr>
            <w:spacing w:val="-3"/>
            <w:sz w:val="22"/>
            <w:szCs w:val="22"/>
          </w:rPr>
          <w:delText>n</w:delText>
        </w:r>
      </w:del>
      <w:r>
        <w:rPr>
          <w:spacing w:val="29"/>
          <w:sz w:val="22"/>
          <w:szCs w:val="22"/>
        </w:rPr>
        <w:t xml:space="preserve"> </w:t>
      </w:r>
      <w:ins w:id="192" w:author="刘春海" w:date="2024-07-03T20:22:00Z">
        <w:r>
          <w:rPr>
            <w:rFonts w:eastAsia="SimSun" w:hint="eastAsia"/>
            <w:spacing w:val="29"/>
            <w:sz w:val="22"/>
            <w:szCs w:val="22"/>
            <w:lang w:eastAsia="zh-CN"/>
          </w:rPr>
          <w:t xml:space="preserve">universal </w:t>
        </w:r>
      </w:ins>
      <w:ins w:id="193" w:author="Paul Mueller" w:date="2024-10-22T09:22:00Z">
        <w:r w:rsidR="003548CF">
          <w:rPr>
            <w:rFonts w:eastAsia="SimSun"/>
            <w:spacing w:val="29"/>
            <w:sz w:val="22"/>
            <w:szCs w:val="22"/>
            <w:lang w:eastAsia="zh-CN"/>
          </w:rPr>
          <w:t>r</w:t>
        </w:r>
      </w:ins>
      <w:ins w:id="194" w:author="刘春海" w:date="2024-07-03T20:22:00Z">
        <w:del w:id="195" w:author="Paul Mueller" w:date="2024-10-22T09:22:00Z">
          <w:r w:rsidDel="003548CF">
            <w:rPr>
              <w:rFonts w:eastAsia="SimSun" w:hint="eastAsia"/>
              <w:spacing w:val="29"/>
              <w:sz w:val="22"/>
              <w:szCs w:val="22"/>
              <w:lang w:eastAsia="zh-CN"/>
            </w:rPr>
            <w:delText>R</w:delText>
          </w:r>
        </w:del>
        <w:r>
          <w:rPr>
            <w:rFonts w:eastAsia="SimSun" w:hint="eastAsia"/>
            <w:spacing w:val="29"/>
            <w:sz w:val="22"/>
            <w:szCs w:val="22"/>
            <w:lang w:eastAsia="zh-CN"/>
          </w:rPr>
          <w:t>acon</w:t>
        </w:r>
      </w:ins>
      <w:del w:id="196" w:author="刘春海" w:date="2024-07-03T20:22:00Z">
        <w:r>
          <w:rPr>
            <w:spacing w:val="-3"/>
            <w:sz w:val="22"/>
            <w:szCs w:val="22"/>
          </w:rPr>
          <w:delText>improved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</w:delText>
        </w:r>
        <w:r>
          <w:rPr>
            <w:spacing w:val="28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(option</w:delText>
        </w:r>
        <w:r>
          <w:rPr>
            <w:spacing w:val="18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5.2)</w:delText>
        </w:r>
      </w:del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should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considered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when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planning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replacement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or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upgrade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equipment to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maintain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enhance service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capability.</w:t>
      </w:r>
    </w:p>
    <w:p w14:paraId="427E74C3" w14:textId="3621095F" w:rsidR="00F27F90" w:rsidRDefault="00000000">
      <w:pPr>
        <w:pStyle w:val="BodyText"/>
        <w:spacing w:before="163" w:line="229" w:lineRule="auto"/>
        <w:ind w:left="32" w:right="789" w:firstLine="1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IALA members are encouraged to support and cons</w:t>
      </w:r>
      <w:r>
        <w:rPr>
          <w:spacing w:val="-2"/>
          <w:sz w:val="22"/>
          <w:szCs w:val="22"/>
        </w:rPr>
        <w:t xml:space="preserve">ider the </w:t>
      </w:r>
      <w:del w:id="197" w:author="刘春海" w:date="2024-07-03T20:23:00Z">
        <w:r>
          <w:rPr>
            <w:spacing w:val="-2"/>
            <w:sz w:val="22"/>
            <w:szCs w:val="22"/>
          </w:rPr>
          <w:delText>outcome of</w:delText>
        </w:r>
        <w:r>
          <w:rPr>
            <w:spacing w:val="-1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trials of enhanced Racon technology (option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5.3)</w:delText>
        </w:r>
        <w:r>
          <w:rPr>
            <w:spacing w:val="14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and to</w:delText>
        </w:r>
        <w:r>
          <w:rPr>
            <w:spacing w:val="14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explore the</w:delText>
        </w:r>
        <w:r>
          <w:rPr>
            <w:spacing w:val="20"/>
            <w:w w:val="101"/>
            <w:sz w:val="22"/>
            <w:szCs w:val="22"/>
          </w:rPr>
          <w:delText xml:space="preserve"> </w:delText>
        </w:r>
      </w:del>
      <w:r>
        <w:rPr>
          <w:spacing w:val="-1"/>
          <w:sz w:val="22"/>
          <w:szCs w:val="22"/>
        </w:rPr>
        <w:t>po</w:t>
      </w:r>
      <w:r>
        <w:rPr>
          <w:spacing w:val="-2"/>
          <w:sz w:val="22"/>
          <w:szCs w:val="22"/>
        </w:rPr>
        <w:t>ssibility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 the</w:t>
      </w:r>
      <w:r>
        <w:rPr>
          <w:spacing w:val="21"/>
          <w:w w:val="101"/>
          <w:sz w:val="22"/>
          <w:szCs w:val="22"/>
        </w:rPr>
        <w:t xml:space="preserve"> </w:t>
      </w:r>
      <w:ins w:id="198" w:author="Paul Mueller" w:date="2024-10-22T09:22:00Z">
        <w:r w:rsidR="003548CF">
          <w:rPr>
            <w:spacing w:val="21"/>
            <w:w w:val="101"/>
            <w:sz w:val="22"/>
            <w:szCs w:val="22"/>
          </w:rPr>
          <w:t>u</w:t>
        </w:r>
      </w:ins>
      <w:del w:id="199" w:author="Paul Mueller" w:date="2024-10-22T09:22:00Z">
        <w:r w:rsidDel="003548CF">
          <w:rPr>
            <w:spacing w:val="-2"/>
            <w:sz w:val="22"/>
            <w:szCs w:val="22"/>
          </w:rPr>
          <w:delText>U</w:delText>
        </w:r>
      </w:del>
      <w:r>
        <w:rPr>
          <w:spacing w:val="-2"/>
          <w:sz w:val="22"/>
          <w:szCs w:val="22"/>
        </w:rPr>
        <w:t>niversal</w:t>
      </w:r>
      <w:r>
        <w:rPr>
          <w:spacing w:val="21"/>
          <w:w w:val="101"/>
          <w:sz w:val="22"/>
          <w:szCs w:val="22"/>
        </w:rPr>
        <w:t xml:space="preserve"> </w:t>
      </w:r>
      <w:ins w:id="200" w:author="Paul Mueller" w:date="2024-10-22T09:22:00Z">
        <w:r w:rsidR="003548CF">
          <w:rPr>
            <w:spacing w:val="21"/>
            <w:w w:val="101"/>
            <w:sz w:val="22"/>
            <w:szCs w:val="22"/>
          </w:rPr>
          <w:t>racon</w:t>
        </w:r>
      </w:ins>
      <w:ins w:id="201" w:author="Paul Mueller" w:date="2024-10-22T09:23:00Z">
        <w:r w:rsidR="003548CF">
          <w:rPr>
            <w:spacing w:val="21"/>
            <w:w w:val="101"/>
            <w:sz w:val="22"/>
            <w:szCs w:val="22"/>
          </w:rPr>
          <w:t xml:space="preserve"> </w:t>
        </w:r>
      </w:ins>
      <w:del w:id="202" w:author="Paul Mueller" w:date="2024-10-22T09:22:00Z">
        <w:r w:rsidDel="003548CF">
          <w:rPr>
            <w:spacing w:val="-2"/>
            <w:sz w:val="22"/>
            <w:szCs w:val="22"/>
          </w:rPr>
          <w:delText>Radar</w:delText>
        </w:r>
        <w:r w:rsidDel="003548CF">
          <w:rPr>
            <w:spacing w:val="24"/>
            <w:sz w:val="22"/>
            <w:szCs w:val="22"/>
          </w:rPr>
          <w:delText xml:space="preserve"> </w:delText>
        </w:r>
        <w:r w:rsidDel="003548CF">
          <w:rPr>
            <w:spacing w:val="-2"/>
            <w:sz w:val="22"/>
            <w:szCs w:val="22"/>
          </w:rPr>
          <w:delText>Beacon</w:delText>
        </w:r>
      </w:del>
      <w:r>
        <w:rPr>
          <w:spacing w:val="16"/>
          <w:w w:val="101"/>
          <w:sz w:val="22"/>
          <w:szCs w:val="22"/>
        </w:rPr>
        <w:t xml:space="preserve"> </w:t>
      </w:r>
      <w:del w:id="203" w:author="刘春海" w:date="2024-07-03T20:23:00Z">
        <w:r>
          <w:rPr>
            <w:spacing w:val="-2"/>
            <w:sz w:val="22"/>
            <w:szCs w:val="22"/>
          </w:rPr>
          <w:delText>(5.4)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or</w:delText>
        </w:r>
        <w:r>
          <w:rPr>
            <w:spacing w:val="1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non-radar</w:delText>
        </w:r>
        <w:r>
          <w:rPr>
            <w:spacing w:val="1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alternatives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(5.6)</w:delText>
        </w:r>
        <w:r>
          <w:rPr>
            <w:spacing w:val="20"/>
            <w:sz w:val="22"/>
            <w:szCs w:val="22"/>
          </w:rPr>
          <w:delText xml:space="preserve"> </w:delText>
        </w:r>
      </w:del>
      <w:r>
        <w:rPr>
          <w:spacing w:val="-2"/>
          <w:sz w:val="22"/>
          <w:szCs w:val="22"/>
        </w:rPr>
        <w:t>in the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longer</w:t>
      </w:r>
      <w:r>
        <w:rPr>
          <w:sz w:val="22"/>
          <w:szCs w:val="22"/>
        </w:rPr>
        <w:t xml:space="preserve"> term.</w:t>
      </w:r>
    </w:p>
    <w:p w14:paraId="08523243" w14:textId="1C82F1EB" w:rsidR="00F27F90" w:rsidRDefault="00000000">
      <w:pPr>
        <w:pStyle w:val="BodyText"/>
        <w:spacing w:before="159" w:line="228" w:lineRule="auto"/>
        <w:ind w:left="32" w:right="792" w:firstLine="15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IALA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should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encourage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liaison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manufacturers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confirm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pacing w:val="38"/>
          <w:w w:val="101"/>
          <w:sz w:val="22"/>
          <w:szCs w:val="22"/>
        </w:rPr>
        <w:t xml:space="preserve"> </w:t>
      </w:r>
      <w:ins w:id="204" w:author="Paul Mueller" w:date="2024-10-22T09:23:00Z">
        <w:r w:rsidR="003548CF">
          <w:rPr>
            <w:spacing w:val="38"/>
            <w:w w:val="101"/>
            <w:sz w:val="22"/>
            <w:szCs w:val="22"/>
          </w:rPr>
          <w:t>solid-state</w:t>
        </w:r>
      </w:ins>
      <w:del w:id="205" w:author="Paul Mueller" w:date="2024-10-22T09:23:00Z">
        <w:r w:rsidDel="003548CF">
          <w:rPr>
            <w:spacing w:val="-2"/>
            <w:sz w:val="22"/>
            <w:szCs w:val="22"/>
          </w:rPr>
          <w:delText>NT</w:delText>
        </w:r>
      </w:del>
      <w:r>
        <w:rPr>
          <w:spacing w:val="39"/>
          <w:sz w:val="22"/>
          <w:szCs w:val="22"/>
        </w:rPr>
        <w:t xml:space="preserve"> </w:t>
      </w:r>
      <w:ins w:id="206" w:author="Paul Mueller" w:date="2024-10-22T09:23:00Z">
        <w:r w:rsidR="003548CF">
          <w:rPr>
            <w:spacing w:val="39"/>
            <w:sz w:val="22"/>
            <w:szCs w:val="22"/>
          </w:rPr>
          <w:t>r</w:t>
        </w:r>
      </w:ins>
      <w:del w:id="207" w:author="Paul Mueller" w:date="2024-10-22T09:23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adars</w:t>
      </w:r>
      <w:r>
        <w:rPr>
          <w:spacing w:val="3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have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capacity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trigger</w:t>
      </w:r>
      <w:r>
        <w:rPr>
          <w:sz w:val="22"/>
          <w:szCs w:val="22"/>
        </w:rPr>
        <w:t xml:space="preserve"> </w:t>
      </w:r>
      <w:ins w:id="208" w:author="Paul Mueller" w:date="2024-10-22T09:23:00Z">
        <w:r w:rsidR="003548CF">
          <w:rPr>
            <w:spacing w:val="-1"/>
            <w:sz w:val="22"/>
            <w:szCs w:val="22"/>
          </w:rPr>
          <w:t>r</w:t>
        </w:r>
      </w:ins>
      <w:del w:id="209" w:author="Paul Mueller" w:date="2024-10-22T09:23:00Z">
        <w:r w:rsidDel="003548CF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acons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proposed</w:t>
      </w:r>
      <w:r>
        <w:rPr>
          <w:spacing w:val="2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ranges,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work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26"/>
          <w:sz w:val="22"/>
          <w:szCs w:val="22"/>
        </w:rPr>
        <w:t xml:space="preserve"> </w:t>
      </w:r>
      <w:ins w:id="210" w:author="Paul Mueller" w:date="2024-10-22T09:23:00Z">
        <w:r w:rsidR="003548CF">
          <w:rPr>
            <w:spacing w:val="-2"/>
            <w:sz w:val="22"/>
            <w:szCs w:val="22"/>
          </w:rPr>
          <w:t>r</w:t>
        </w:r>
      </w:ins>
      <w:del w:id="211" w:author="Paul Mueller" w:date="2024-10-22T09:23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manufacturers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identify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possible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modification to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improve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triggering</w:t>
      </w:r>
      <w:r>
        <w:rPr>
          <w:spacing w:val="2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range.</w:t>
      </w:r>
    </w:p>
    <w:p w14:paraId="545EEA83" w14:textId="77777777" w:rsidR="00F27F90" w:rsidRDefault="00000000">
      <w:pPr>
        <w:pStyle w:val="BodyText"/>
        <w:spacing w:before="307" w:line="179" w:lineRule="auto"/>
        <w:ind w:left="40"/>
        <w:outlineLvl w:val="0"/>
        <w:rPr>
          <w:sz w:val="28"/>
          <w:szCs w:val="28"/>
        </w:rPr>
      </w:pPr>
      <w:r>
        <w:rPr>
          <w:b/>
          <w:bCs/>
          <w:color w:val="00558C"/>
          <w:spacing w:val="-3"/>
          <w:sz w:val="28"/>
          <w:szCs w:val="28"/>
        </w:rPr>
        <w:t>7</w:t>
      </w:r>
      <w:r>
        <w:rPr>
          <w:b/>
          <w:bCs/>
          <w:color w:val="00558C"/>
          <w:spacing w:val="2"/>
          <w:sz w:val="28"/>
          <w:szCs w:val="28"/>
        </w:rPr>
        <w:t xml:space="preserve">         </w:t>
      </w:r>
      <w:r>
        <w:rPr>
          <w:b/>
          <w:bCs/>
          <w:color w:val="00558C"/>
          <w:spacing w:val="-3"/>
          <w:sz w:val="28"/>
          <w:szCs w:val="28"/>
        </w:rPr>
        <w:t>REFERENCES</w:t>
      </w:r>
    </w:p>
    <w:p w14:paraId="585789F1" w14:textId="77777777" w:rsidR="00F27F90" w:rsidRDefault="00000000">
      <w:pPr>
        <w:spacing w:line="241" w:lineRule="auto"/>
      </w:pPr>
      <w:r>
        <w:rPr>
          <w:noProof/>
        </w:rPr>
        <w:drawing>
          <wp:anchor distT="0" distB="0" distL="0" distR="0" simplePos="0" relativeHeight="251671552" behindDoc="0" locked="0" layoutInCell="1" allowOverlap="1" wp14:anchorId="6A31224D" wp14:editId="79FDD20A">
            <wp:simplePos x="0" y="0"/>
            <wp:positionH relativeFrom="column">
              <wp:posOffset>0</wp:posOffset>
            </wp:positionH>
            <wp:positionV relativeFrom="paragraph">
              <wp:posOffset>69850</wp:posOffset>
            </wp:positionV>
            <wp:extent cx="937260" cy="12065"/>
            <wp:effectExtent l="0" t="0" r="0" b="0"/>
            <wp:wrapNone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53C109" w14:textId="77777777" w:rsidR="00F27F90" w:rsidRDefault="00000000">
      <w:pPr>
        <w:pStyle w:val="BodyText"/>
        <w:spacing w:before="67" w:line="187" w:lineRule="auto"/>
        <w:ind w:left="49"/>
        <w:rPr>
          <w:sz w:val="22"/>
          <w:szCs w:val="22"/>
        </w:rPr>
      </w:pPr>
      <w:r>
        <w:rPr>
          <w:spacing w:val="-2"/>
          <w:sz w:val="22"/>
          <w:szCs w:val="22"/>
        </w:rPr>
        <w:t>[1]</w:t>
      </w:r>
      <w:r>
        <w:rPr>
          <w:spacing w:val="8"/>
          <w:sz w:val="22"/>
          <w:szCs w:val="22"/>
        </w:rPr>
        <w:t xml:space="preserve">      </w:t>
      </w:r>
      <w:r>
        <w:rPr>
          <w:spacing w:val="-2"/>
          <w:sz w:val="22"/>
          <w:szCs w:val="22"/>
        </w:rPr>
        <w:t>RPT-06-MB-09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Racon Trials, GLA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R&amp;RNAV 2010</w:t>
      </w:r>
    </w:p>
    <w:p w14:paraId="752151FB" w14:textId="77777777" w:rsidR="00F27F90" w:rsidRDefault="00000000">
      <w:pPr>
        <w:pStyle w:val="BodyText"/>
        <w:spacing w:before="180" w:line="187" w:lineRule="auto"/>
        <w:ind w:left="49"/>
        <w:rPr>
          <w:sz w:val="22"/>
          <w:szCs w:val="22"/>
        </w:rPr>
      </w:pPr>
      <w:r>
        <w:rPr>
          <w:spacing w:val="-1"/>
          <w:sz w:val="22"/>
          <w:szCs w:val="22"/>
        </w:rPr>
        <w:t>[2]      RPT-07-NW-10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Second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Trials,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GLA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R&amp;R</w:t>
      </w:r>
      <w:r>
        <w:rPr>
          <w:spacing w:val="-2"/>
          <w:sz w:val="22"/>
          <w:szCs w:val="22"/>
        </w:rPr>
        <w:t>NAV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2010</w:t>
      </w:r>
    </w:p>
    <w:p w14:paraId="1A52F09D" w14:textId="77777777" w:rsidR="00F27F90" w:rsidRDefault="00F27F90">
      <w:pPr>
        <w:spacing w:line="187" w:lineRule="auto"/>
        <w:rPr>
          <w:sz w:val="22"/>
          <w:szCs w:val="22"/>
        </w:rPr>
        <w:sectPr w:rsidR="00F27F90">
          <w:footerReference w:type="default" r:id="rId25"/>
          <w:pgSz w:w="11907" w:h="16839"/>
          <w:pgMar w:top="1139" w:right="0" w:bottom="1495" w:left="878" w:header="6" w:footer="850" w:gutter="0"/>
          <w:cols w:space="720"/>
        </w:sectPr>
      </w:pPr>
    </w:p>
    <w:p w14:paraId="7AE57632" w14:textId="77777777" w:rsidR="00F27F90" w:rsidRDefault="00000000">
      <w:pPr>
        <w:pStyle w:val="BodyText"/>
        <w:spacing w:before="37" w:line="179" w:lineRule="auto"/>
        <w:ind w:left="31"/>
        <w:rPr>
          <w:sz w:val="28"/>
          <w:szCs w:val="28"/>
        </w:rPr>
      </w:pPr>
      <w:r>
        <w:rPr>
          <w:b/>
          <w:bCs/>
          <w:color w:val="00558C"/>
          <w:spacing w:val="-2"/>
          <w:sz w:val="28"/>
          <w:szCs w:val="28"/>
        </w:rPr>
        <w:lastRenderedPageBreak/>
        <w:t>APPENDIX</w:t>
      </w:r>
      <w:r>
        <w:rPr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1     PROPOSED</w:t>
      </w:r>
      <w:r>
        <w:rPr>
          <w:b/>
          <w:bCs/>
          <w:color w:val="00558C"/>
          <w:spacing w:val="19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NAVIGATIONAL</w:t>
      </w:r>
      <w:r>
        <w:rPr>
          <w:b/>
          <w:bCs/>
          <w:color w:val="00558C"/>
          <w:spacing w:val="19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REQUIREMENT</w:t>
      </w:r>
      <w:r>
        <w:rPr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FOR</w:t>
      </w:r>
      <w:r>
        <w:rPr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RACONS</w:t>
      </w:r>
    </w:p>
    <w:p w14:paraId="4FF46116" w14:textId="77777777" w:rsidR="00F27F90" w:rsidRDefault="00F27F90">
      <w:pPr>
        <w:spacing w:line="241" w:lineRule="auto"/>
      </w:pPr>
    </w:p>
    <w:p w14:paraId="6D3D6BD2" w14:textId="77777777" w:rsidR="00F27F90" w:rsidRDefault="00000000">
      <w:pPr>
        <w:pStyle w:val="BodyText"/>
        <w:spacing w:before="85" w:line="179" w:lineRule="auto"/>
        <w:ind w:left="49"/>
        <w:rPr>
          <w:sz w:val="28"/>
          <w:szCs w:val="28"/>
        </w:rPr>
      </w:pPr>
      <w:r>
        <w:rPr>
          <w:b/>
          <w:bCs/>
          <w:color w:val="00558C"/>
          <w:spacing w:val="-2"/>
          <w:sz w:val="28"/>
          <w:szCs w:val="28"/>
        </w:rPr>
        <w:t>1.        BACKGROUND</w:t>
      </w:r>
    </w:p>
    <w:p w14:paraId="685E4788" w14:textId="77777777" w:rsidR="00F27F90" w:rsidRDefault="00000000">
      <w:pPr>
        <w:spacing w:line="357" w:lineRule="auto"/>
      </w:pPr>
      <w:r>
        <w:rPr>
          <w:noProof/>
        </w:rPr>
        <w:drawing>
          <wp:anchor distT="0" distB="0" distL="0" distR="0" simplePos="0" relativeHeight="251675648" behindDoc="0" locked="0" layoutInCell="1" allowOverlap="1" wp14:anchorId="196FC352" wp14:editId="6FA4D3AA">
            <wp:simplePos x="0" y="0"/>
            <wp:positionH relativeFrom="column">
              <wp:posOffset>0</wp:posOffset>
            </wp:positionH>
            <wp:positionV relativeFrom="paragraph">
              <wp:posOffset>144145</wp:posOffset>
            </wp:positionV>
            <wp:extent cx="937260" cy="12065"/>
            <wp:effectExtent l="0" t="0" r="0" b="0"/>
            <wp:wrapNone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EB0A25" w14:textId="77777777" w:rsidR="00F27F90" w:rsidRDefault="00000000">
      <w:pPr>
        <w:pStyle w:val="BodyText"/>
        <w:spacing w:before="67" w:line="188" w:lineRule="auto"/>
        <w:ind w:left="47"/>
        <w:rPr>
          <w:sz w:val="22"/>
          <w:szCs w:val="22"/>
        </w:rPr>
      </w:pPr>
      <w:r>
        <w:rPr>
          <w:spacing w:val="-1"/>
          <w:sz w:val="22"/>
          <w:szCs w:val="22"/>
        </w:rPr>
        <w:t>Racons are an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important element of the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present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 future</w:t>
      </w:r>
      <w:r>
        <w:rPr>
          <w:spacing w:val="5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AtoN</w:t>
      </w:r>
      <w:proofErr w:type="spellEnd"/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mix.</w:t>
      </w:r>
    </w:p>
    <w:p w14:paraId="6AF0E9D5" w14:textId="77777777" w:rsidR="00F27F90" w:rsidRDefault="00000000">
      <w:pPr>
        <w:pStyle w:val="BodyText"/>
        <w:spacing w:before="103" w:line="295" w:lineRule="exact"/>
        <w:ind w:left="47"/>
        <w:rPr>
          <w:sz w:val="22"/>
          <w:szCs w:val="22"/>
        </w:rPr>
      </w:pPr>
      <w:r>
        <w:rPr>
          <w:spacing w:val="-1"/>
          <w:position w:val="3"/>
          <w:sz w:val="22"/>
          <w:szCs w:val="22"/>
        </w:rPr>
        <w:t>IALA</w:t>
      </w:r>
      <w:r>
        <w:rPr>
          <w:spacing w:val="19"/>
          <w:w w:val="101"/>
          <w:position w:val="3"/>
          <w:sz w:val="22"/>
          <w:szCs w:val="22"/>
        </w:rPr>
        <w:t xml:space="preserve"> </w:t>
      </w:r>
      <w:r>
        <w:rPr>
          <w:spacing w:val="-1"/>
          <w:position w:val="3"/>
          <w:sz w:val="22"/>
          <w:szCs w:val="22"/>
        </w:rPr>
        <w:t>Recommendations / Guidelines and the</w:t>
      </w:r>
      <w:r>
        <w:rPr>
          <w:spacing w:val="19"/>
          <w:w w:val="101"/>
          <w:position w:val="3"/>
          <w:sz w:val="22"/>
          <w:szCs w:val="22"/>
        </w:rPr>
        <w:t xml:space="preserve"> </w:t>
      </w:r>
      <w:r>
        <w:rPr>
          <w:spacing w:val="-1"/>
          <w:position w:val="3"/>
          <w:sz w:val="22"/>
          <w:szCs w:val="22"/>
        </w:rPr>
        <w:t>NAVGUIDE set out</w:t>
      </w:r>
      <w:r>
        <w:rPr>
          <w:spacing w:val="2"/>
          <w:position w:val="3"/>
          <w:sz w:val="22"/>
          <w:szCs w:val="22"/>
        </w:rPr>
        <w:t xml:space="preserve"> </w:t>
      </w:r>
      <w:r>
        <w:rPr>
          <w:spacing w:val="-1"/>
          <w:position w:val="3"/>
          <w:sz w:val="22"/>
          <w:szCs w:val="22"/>
        </w:rPr>
        <w:t>the</w:t>
      </w:r>
      <w:r>
        <w:rPr>
          <w:spacing w:val="5"/>
          <w:position w:val="3"/>
          <w:sz w:val="22"/>
          <w:szCs w:val="22"/>
        </w:rPr>
        <w:t xml:space="preserve"> </w:t>
      </w:r>
      <w:r>
        <w:rPr>
          <w:spacing w:val="-1"/>
          <w:position w:val="3"/>
          <w:sz w:val="22"/>
          <w:szCs w:val="22"/>
        </w:rPr>
        <w:t>following</w:t>
      </w:r>
      <w:r>
        <w:rPr>
          <w:spacing w:val="3"/>
          <w:position w:val="3"/>
          <w:sz w:val="22"/>
          <w:szCs w:val="22"/>
        </w:rPr>
        <w:t xml:space="preserve"> </w:t>
      </w:r>
      <w:r>
        <w:rPr>
          <w:spacing w:val="-1"/>
          <w:position w:val="3"/>
          <w:sz w:val="22"/>
          <w:szCs w:val="22"/>
        </w:rPr>
        <w:t>t</w:t>
      </w:r>
      <w:r>
        <w:rPr>
          <w:spacing w:val="-2"/>
          <w:position w:val="3"/>
          <w:sz w:val="22"/>
          <w:szCs w:val="22"/>
        </w:rPr>
        <w:t>ypical</w:t>
      </w:r>
      <w:r>
        <w:rPr>
          <w:spacing w:val="17"/>
          <w:position w:val="3"/>
          <w:sz w:val="22"/>
          <w:szCs w:val="22"/>
        </w:rPr>
        <w:t xml:space="preserve"> </w:t>
      </w:r>
      <w:r>
        <w:rPr>
          <w:spacing w:val="-2"/>
          <w:position w:val="3"/>
          <w:sz w:val="22"/>
          <w:szCs w:val="22"/>
        </w:rPr>
        <w:t>uses</w:t>
      </w:r>
      <w:r>
        <w:rPr>
          <w:spacing w:val="7"/>
          <w:position w:val="3"/>
          <w:sz w:val="22"/>
          <w:szCs w:val="22"/>
        </w:rPr>
        <w:t xml:space="preserve"> </w:t>
      </w:r>
      <w:r>
        <w:rPr>
          <w:spacing w:val="-2"/>
          <w:position w:val="3"/>
          <w:sz w:val="22"/>
          <w:szCs w:val="22"/>
        </w:rPr>
        <w:t>of</w:t>
      </w:r>
      <w:r>
        <w:rPr>
          <w:spacing w:val="15"/>
          <w:position w:val="3"/>
          <w:sz w:val="22"/>
          <w:szCs w:val="22"/>
        </w:rPr>
        <w:t xml:space="preserve"> </w:t>
      </w:r>
      <w:r>
        <w:rPr>
          <w:spacing w:val="-2"/>
          <w:position w:val="3"/>
          <w:sz w:val="22"/>
          <w:szCs w:val="22"/>
        </w:rPr>
        <w:t>Racons:</w:t>
      </w:r>
    </w:p>
    <w:p w14:paraId="374779A7" w14:textId="77777777" w:rsidR="00F27F90" w:rsidRDefault="00000000">
      <w:pPr>
        <w:pStyle w:val="BodyText"/>
        <w:spacing w:before="181" w:line="187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7"/>
          <w:sz w:val="22"/>
          <w:szCs w:val="22"/>
        </w:rPr>
        <w:t xml:space="preserve">     </w:t>
      </w:r>
      <w:r>
        <w:rPr>
          <w:sz w:val="22"/>
          <w:szCs w:val="22"/>
        </w:rPr>
        <w:t>Inconspicuous coastli</w:t>
      </w:r>
      <w:r>
        <w:rPr>
          <w:spacing w:val="-1"/>
          <w:sz w:val="22"/>
          <w:szCs w:val="22"/>
        </w:rPr>
        <w:t>nes.</w:t>
      </w:r>
    </w:p>
    <w:p w14:paraId="4C12DD73" w14:textId="77777777" w:rsidR="00F27F90" w:rsidRDefault="00000000">
      <w:pPr>
        <w:pStyle w:val="BodyText"/>
        <w:spacing w:before="192" w:line="186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9"/>
          <w:sz w:val="22"/>
          <w:szCs w:val="22"/>
        </w:rPr>
        <w:t xml:space="preserve">     </w:t>
      </w:r>
      <w:r>
        <w:rPr>
          <w:spacing w:val="-1"/>
          <w:sz w:val="22"/>
          <w:szCs w:val="22"/>
        </w:rPr>
        <w:t>Ice conditions.</w:t>
      </w:r>
    </w:p>
    <w:p w14:paraId="0AC66032" w14:textId="77777777" w:rsidR="00F27F90" w:rsidRDefault="00000000">
      <w:pPr>
        <w:pStyle w:val="BodyText"/>
        <w:spacing w:before="191" w:line="188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7"/>
          <w:sz w:val="22"/>
          <w:szCs w:val="22"/>
        </w:rPr>
        <w:t xml:space="preserve">     </w:t>
      </w:r>
      <w:r>
        <w:rPr>
          <w:spacing w:val="-1"/>
          <w:sz w:val="22"/>
          <w:szCs w:val="22"/>
        </w:rPr>
        <w:t xml:space="preserve">Identification of </w:t>
      </w:r>
      <w:proofErr w:type="spellStart"/>
      <w:r>
        <w:rPr>
          <w:spacing w:val="-1"/>
          <w:sz w:val="22"/>
          <w:szCs w:val="22"/>
        </w:rPr>
        <w:t>AtoN</w:t>
      </w:r>
      <w:proofErr w:type="spellEnd"/>
      <w:r>
        <w:rPr>
          <w:spacing w:val="-1"/>
          <w:sz w:val="22"/>
          <w:szCs w:val="22"/>
        </w:rPr>
        <w:t xml:space="preserve"> at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long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ange.</w:t>
      </w:r>
    </w:p>
    <w:p w14:paraId="7765025A" w14:textId="77777777" w:rsidR="00F27F90" w:rsidRDefault="00000000">
      <w:pPr>
        <w:pStyle w:val="BodyText"/>
        <w:spacing w:before="188" w:line="188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8"/>
          <w:sz w:val="22"/>
          <w:szCs w:val="22"/>
        </w:rPr>
        <w:t xml:space="preserve">     </w:t>
      </w:r>
      <w:r>
        <w:rPr>
          <w:spacing w:val="-1"/>
          <w:sz w:val="22"/>
          <w:szCs w:val="22"/>
        </w:rPr>
        <w:t>Landfall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identification.</w:t>
      </w:r>
    </w:p>
    <w:p w14:paraId="79182CA1" w14:textId="77777777" w:rsidR="00F27F90" w:rsidRDefault="00000000">
      <w:pPr>
        <w:pStyle w:val="BodyText"/>
        <w:spacing w:before="115" w:line="296" w:lineRule="exact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position w:val="3"/>
          <w:sz w:val="22"/>
          <w:szCs w:val="22"/>
        </w:rPr>
        <w:t xml:space="preserve">•     </w:t>
      </w:r>
      <w:r>
        <w:rPr>
          <w:position w:val="3"/>
          <w:sz w:val="22"/>
          <w:szCs w:val="22"/>
        </w:rPr>
        <w:t>Traffic Separation Scheme /</w:t>
      </w:r>
      <w:r>
        <w:rPr>
          <w:spacing w:val="19"/>
          <w:w w:val="101"/>
          <w:position w:val="3"/>
          <w:sz w:val="22"/>
          <w:szCs w:val="22"/>
        </w:rPr>
        <w:t xml:space="preserve"> </w:t>
      </w:r>
      <w:r>
        <w:rPr>
          <w:position w:val="3"/>
          <w:sz w:val="22"/>
          <w:szCs w:val="22"/>
        </w:rPr>
        <w:t>precautionary</w:t>
      </w:r>
      <w:r>
        <w:rPr>
          <w:spacing w:val="11"/>
          <w:position w:val="3"/>
          <w:sz w:val="22"/>
          <w:szCs w:val="22"/>
        </w:rPr>
        <w:t xml:space="preserve"> </w:t>
      </w:r>
      <w:r>
        <w:rPr>
          <w:position w:val="3"/>
          <w:sz w:val="22"/>
          <w:szCs w:val="22"/>
        </w:rPr>
        <w:t>area.</w:t>
      </w:r>
    </w:p>
    <w:p w14:paraId="2F751918" w14:textId="77777777" w:rsidR="00F27F90" w:rsidRDefault="00000000">
      <w:pPr>
        <w:pStyle w:val="BodyText"/>
        <w:spacing w:before="181" w:line="187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2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9"/>
          <w:sz w:val="22"/>
          <w:szCs w:val="22"/>
        </w:rPr>
        <w:t xml:space="preserve">     </w:t>
      </w:r>
      <w:r>
        <w:rPr>
          <w:spacing w:val="-2"/>
          <w:sz w:val="22"/>
          <w:szCs w:val="22"/>
        </w:rPr>
        <w:t>Hazard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marking.</w:t>
      </w:r>
    </w:p>
    <w:p w14:paraId="3A508A42" w14:textId="77777777" w:rsidR="00F27F90" w:rsidRDefault="00000000">
      <w:pPr>
        <w:pStyle w:val="BodyText"/>
        <w:spacing w:before="192" w:line="187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7"/>
          <w:sz w:val="22"/>
          <w:szCs w:val="22"/>
        </w:rPr>
        <w:t xml:space="preserve">     </w:t>
      </w:r>
      <w:r>
        <w:rPr>
          <w:spacing w:val="-1"/>
          <w:sz w:val="22"/>
          <w:szCs w:val="22"/>
        </w:rPr>
        <w:t>Navigable spans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und</w:t>
      </w:r>
      <w:r>
        <w:rPr>
          <w:spacing w:val="-2"/>
          <w:sz w:val="22"/>
          <w:szCs w:val="22"/>
        </w:rPr>
        <w:t>er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bridges.</w:t>
      </w:r>
    </w:p>
    <w:p w14:paraId="3ED4C5F7" w14:textId="77777777" w:rsidR="00F27F90" w:rsidRDefault="00000000">
      <w:pPr>
        <w:pStyle w:val="BodyText"/>
        <w:spacing w:before="189" w:line="187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2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8"/>
          <w:sz w:val="22"/>
          <w:szCs w:val="22"/>
        </w:rPr>
        <w:t xml:space="preserve">     </w:t>
      </w:r>
      <w:r>
        <w:rPr>
          <w:spacing w:val="-2"/>
          <w:sz w:val="22"/>
          <w:szCs w:val="22"/>
        </w:rPr>
        <w:t>Leading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lines.</w:t>
      </w:r>
    </w:p>
    <w:p w14:paraId="03BB7338" w14:textId="77777777" w:rsidR="00F27F90" w:rsidRDefault="00000000">
      <w:pPr>
        <w:pStyle w:val="BodyText"/>
        <w:spacing w:before="189" w:line="189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 xml:space="preserve">•     </w:t>
      </w:r>
      <w:r>
        <w:rPr>
          <w:spacing w:val="-1"/>
          <w:sz w:val="22"/>
          <w:szCs w:val="22"/>
        </w:rPr>
        <w:t>Short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range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identification of a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local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feature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(e.g.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17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harbour</w:t>
      </w:r>
      <w:proofErr w:type="spellEnd"/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entrance).</w:t>
      </w:r>
    </w:p>
    <w:p w14:paraId="493FE0B1" w14:textId="77777777" w:rsidR="00F27F90" w:rsidRDefault="00000000">
      <w:pPr>
        <w:pStyle w:val="BodyText"/>
        <w:spacing w:before="189" w:line="189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2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7"/>
          <w:sz w:val="22"/>
          <w:szCs w:val="22"/>
        </w:rPr>
        <w:t xml:space="preserve">     </w:t>
      </w:r>
      <w:r>
        <w:rPr>
          <w:spacing w:val="-2"/>
          <w:sz w:val="22"/>
          <w:szCs w:val="22"/>
        </w:rPr>
        <w:t>New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Dangers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(Morse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D).</w:t>
      </w:r>
    </w:p>
    <w:p w14:paraId="329BCCBB" w14:textId="77777777" w:rsidR="00F27F90" w:rsidRDefault="00000000">
      <w:pPr>
        <w:pStyle w:val="BodyText"/>
        <w:spacing w:before="190" w:line="188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1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5"/>
          <w:sz w:val="22"/>
          <w:szCs w:val="22"/>
        </w:rPr>
        <w:t xml:space="preserve">     </w:t>
      </w:r>
      <w:r>
        <w:rPr>
          <w:sz w:val="22"/>
          <w:szCs w:val="22"/>
        </w:rPr>
        <w:t>Offshore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structures</w:t>
      </w:r>
      <w:r>
        <w:rPr>
          <w:spacing w:val="1"/>
          <w:sz w:val="22"/>
          <w:szCs w:val="22"/>
        </w:rPr>
        <w:t>.</w:t>
      </w:r>
    </w:p>
    <w:p w14:paraId="1E09E107" w14:textId="77777777" w:rsidR="00F27F90" w:rsidRDefault="00000000">
      <w:pPr>
        <w:pStyle w:val="BodyText"/>
        <w:spacing w:before="192" w:line="187" w:lineRule="auto"/>
        <w:ind w:left="606"/>
        <w:rPr>
          <w:ins w:id="212" w:author="刘春海" w:date="2024-07-03T20:24:00Z"/>
          <w:spacing w:val="-1"/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5"/>
          <w:sz w:val="22"/>
          <w:szCs w:val="22"/>
        </w:rPr>
        <w:t xml:space="preserve">     </w:t>
      </w:r>
      <w:r>
        <w:rPr>
          <w:spacing w:val="-1"/>
          <w:sz w:val="22"/>
          <w:szCs w:val="22"/>
        </w:rPr>
        <w:t>Turning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Marks.</w:t>
      </w:r>
    </w:p>
    <w:p w14:paraId="7C0A7AC4" w14:textId="77777777" w:rsidR="00F27F90" w:rsidRPr="00F27F90" w:rsidRDefault="00000000">
      <w:pPr>
        <w:pStyle w:val="BodyText"/>
        <w:spacing w:before="192" w:line="187" w:lineRule="auto"/>
        <w:ind w:left="606"/>
        <w:rPr>
          <w:ins w:id="213" w:author="刘春海" w:date="2024-07-03T20:23:00Z"/>
          <w:rFonts w:ascii="Arial" w:eastAsia="Arial" w:hAnsi="Arial" w:cs="Arial"/>
          <w:color w:val="00558C"/>
          <w:spacing w:val="-1"/>
          <w:sz w:val="22"/>
          <w:szCs w:val="22"/>
          <w:lang w:eastAsia="zh-CN"/>
          <w:rPrChange w:id="214" w:author="刘春海" w:date="2024-07-03T20:24:00Z">
            <w:rPr>
              <w:ins w:id="215" w:author="刘春海" w:date="2024-07-03T20:23:00Z"/>
              <w:rFonts w:eastAsia="SimSun"/>
              <w:spacing w:val="-1"/>
              <w:sz w:val="22"/>
              <w:szCs w:val="22"/>
              <w:lang w:eastAsia="zh-CN"/>
            </w:rPr>
          </w:rPrChange>
        </w:rPr>
      </w:pPr>
      <w:ins w:id="216" w:author="刘春海" w:date="2024-07-03T20:23:00Z">
        <w:r>
          <w:rPr>
            <w:rFonts w:ascii="Arial" w:eastAsia="Arial" w:hAnsi="Arial" w:cs="Arial"/>
            <w:color w:val="00558C"/>
            <w:spacing w:val="-1"/>
            <w:sz w:val="22"/>
            <w:szCs w:val="22"/>
          </w:rPr>
          <w:t>•</w:t>
        </w:r>
        <w:r>
          <w:rPr>
            <w:rFonts w:ascii="Arial" w:eastAsia="Arial" w:hAnsi="Arial" w:cs="Arial"/>
            <w:color w:val="00558C"/>
            <w:spacing w:val="-1"/>
            <w:sz w:val="22"/>
            <w:szCs w:val="22"/>
            <w:rPrChange w:id="217" w:author="刘春海" w:date="2024-07-03T20:24:00Z">
              <w:rPr>
                <w:rFonts w:ascii="Arial" w:eastAsia="Arial" w:hAnsi="Arial" w:cs="Arial"/>
                <w:color w:val="00558C"/>
                <w:spacing w:val="5"/>
                <w:sz w:val="22"/>
                <w:szCs w:val="22"/>
              </w:rPr>
            </w:rPrChange>
          </w:rPr>
          <w:t xml:space="preserve">     </w:t>
        </w:r>
        <w:r>
          <w:rPr>
            <w:rFonts w:ascii="Arial" w:eastAsia="Arial" w:hAnsi="Arial" w:cs="Arial"/>
            <w:color w:val="00558C"/>
            <w:spacing w:val="-1"/>
            <w:sz w:val="22"/>
            <w:szCs w:val="22"/>
            <w:lang w:eastAsia="zh-CN"/>
            <w:rPrChange w:id="218" w:author="刘春海" w:date="2024-07-03T20:24:00Z">
              <w:rPr>
                <w:rFonts w:ascii="Arial" w:eastAsia="SimSun" w:hAnsi="Arial" w:cs="Arial"/>
                <w:color w:val="00558C"/>
                <w:spacing w:val="5"/>
                <w:sz w:val="22"/>
                <w:szCs w:val="22"/>
                <w:lang w:eastAsia="zh-CN"/>
              </w:rPr>
            </w:rPrChange>
          </w:rPr>
          <w:t xml:space="preserve">ERPS </w:t>
        </w:r>
      </w:ins>
      <w:ins w:id="219" w:author="刘春海" w:date="2024-07-03T20:24:00Z">
        <w:r>
          <w:rPr>
            <w:rFonts w:ascii="Arial" w:eastAsia="Arial" w:hAnsi="Arial" w:cs="Arial"/>
            <w:color w:val="00558C"/>
            <w:spacing w:val="-1"/>
            <w:sz w:val="22"/>
            <w:szCs w:val="22"/>
            <w:lang w:eastAsia="zh-CN"/>
            <w:rPrChange w:id="220" w:author="刘春海" w:date="2024-07-03T20:24:00Z">
              <w:rPr>
                <w:rFonts w:ascii="Arial" w:eastAsia="SimSun" w:hAnsi="Arial" w:cs="Arial"/>
                <w:color w:val="00558C"/>
                <w:spacing w:val="5"/>
                <w:sz w:val="22"/>
                <w:szCs w:val="22"/>
                <w:lang w:eastAsia="zh-CN"/>
              </w:rPr>
            </w:rPrChange>
          </w:rPr>
          <w:t>and MASS</w:t>
        </w:r>
      </w:ins>
    </w:p>
    <w:p w14:paraId="3914BE5E" w14:textId="77777777" w:rsidR="00F27F90" w:rsidRDefault="00F27F90">
      <w:pPr>
        <w:pStyle w:val="BodyText"/>
        <w:spacing w:before="192" w:line="187" w:lineRule="auto"/>
        <w:ind w:left="606"/>
        <w:rPr>
          <w:spacing w:val="-1"/>
          <w:sz w:val="22"/>
          <w:szCs w:val="22"/>
        </w:rPr>
      </w:pPr>
    </w:p>
    <w:p w14:paraId="6BD7FE14" w14:textId="052B0FC0" w:rsidR="00F27F90" w:rsidRDefault="00000000">
      <w:pPr>
        <w:pStyle w:val="BodyText"/>
        <w:spacing w:before="176" w:line="221" w:lineRule="auto"/>
        <w:ind w:left="37" w:right="794" w:firstLine="9"/>
        <w:rPr>
          <w:sz w:val="22"/>
          <w:szCs w:val="22"/>
        </w:rPr>
      </w:pPr>
      <w:r>
        <w:rPr>
          <w:spacing w:val="-2"/>
          <w:sz w:val="22"/>
          <w:szCs w:val="22"/>
        </w:rPr>
        <w:t>In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absence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any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specific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considerations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IALA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recommends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availab</w:t>
      </w:r>
      <w:r>
        <w:rPr>
          <w:spacing w:val="-3"/>
          <w:sz w:val="22"/>
          <w:szCs w:val="22"/>
        </w:rPr>
        <w:t>ility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of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pacing w:val="28"/>
          <w:w w:val="101"/>
          <w:sz w:val="22"/>
          <w:szCs w:val="22"/>
        </w:rPr>
        <w:t xml:space="preserve"> </w:t>
      </w:r>
      <w:ins w:id="221" w:author="Paul Mueller" w:date="2024-10-22T09:23:00Z">
        <w:r w:rsidR="003548CF">
          <w:rPr>
            <w:spacing w:val="-3"/>
            <w:sz w:val="22"/>
            <w:szCs w:val="22"/>
          </w:rPr>
          <w:t>r</w:t>
        </w:r>
      </w:ins>
      <w:del w:id="222" w:author="Paul Mueller" w:date="2024-10-22T09:23:00Z">
        <w:r w:rsidDel="003548CF">
          <w:rPr>
            <w:spacing w:val="-3"/>
            <w:sz w:val="22"/>
            <w:szCs w:val="22"/>
          </w:rPr>
          <w:delText>R</w:delText>
        </w:r>
      </w:del>
      <w:r>
        <w:rPr>
          <w:spacing w:val="-3"/>
          <w:sz w:val="22"/>
          <w:szCs w:val="22"/>
        </w:rPr>
        <w:t>acon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should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be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least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99.6%,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however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many authorities treat all</w:t>
      </w:r>
      <w:r>
        <w:rPr>
          <w:spacing w:val="16"/>
          <w:w w:val="101"/>
          <w:sz w:val="22"/>
          <w:szCs w:val="22"/>
        </w:rPr>
        <w:t xml:space="preserve"> </w:t>
      </w:r>
      <w:ins w:id="223" w:author="Paul Mueller" w:date="2024-10-22T09:23:00Z">
        <w:r w:rsidR="003548CF">
          <w:rPr>
            <w:spacing w:val="-1"/>
            <w:sz w:val="22"/>
            <w:szCs w:val="22"/>
          </w:rPr>
          <w:t>r</w:t>
        </w:r>
      </w:ins>
      <w:del w:id="224" w:author="Paul Mueller" w:date="2024-10-22T09:23:00Z">
        <w:r w:rsidDel="003548CF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acons as Category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1</w:t>
      </w:r>
      <w:r>
        <w:rPr>
          <w:spacing w:val="5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AtoN</w:t>
      </w:r>
      <w:proofErr w:type="spellEnd"/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with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availability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arget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99.8%.</w:t>
      </w:r>
    </w:p>
    <w:p w14:paraId="583B2E9D" w14:textId="77777777" w:rsidR="00F27F90" w:rsidRDefault="00000000">
      <w:pPr>
        <w:pStyle w:val="BodyText"/>
        <w:spacing w:before="313" w:line="179" w:lineRule="auto"/>
        <w:ind w:left="40"/>
        <w:rPr>
          <w:sz w:val="28"/>
          <w:szCs w:val="28"/>
        </w:rPr>
      </w:pPr>
      <w:r>
        <w:rPr>
          <w:b/>
          <w:bCs/>
          <w:color w:val="00558C"/>
          <w:spacing w:val="-2"/>
          <w:sz w:val="28"/>
          <w:szCs w:val="28"/>
        </w:rPr>
        <w:t>2.        REQUIRED</w:t>
      </w:r>
      <w:r>
        <w:rPr>
          <w:b/>
          <w:bCs/>
          <w:color w:val="00558C"/>
          <w:spacing w:val="19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RA</w:t>
      </w:r>
      <w:r>
        <w:rPr>
          <w:b/>
          <w:bCs/>
          <w:color w:val="00558C"/>
          <w:spacing w:val="-3"/>
          <w:sz w:val="28"/>
          <w:szCs w:val="28"/>
        </w:rPr>
        <w:t>CON</w:t>
      </w:r>
      <w:r>
        <w:rPr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b/>
          <w:bCs/>
          <w:color w:val="00558C"/>
          <w:spacing w:val="-3"/>
          <w:sz w:val="28"/>
          <w:szCs w:val="28"/>
        </w:rPr>
        <w:t>RANGE</w:t>
      </w:r>
    </w:p>
    <w:p w14:paraId="717825DB" w14:textId="77777777" w:rsidR="00F27F90" w:rsidRDefault="00000000">
      <w:pPr>
        <w:spacing w:line="358" w:lineRule="auto"/>
      </w:pPr>
      <w:r>
        <w:rPr>
          <w:noProof/>
        </w:rPr>
        <w:drawing>
          <wp:anchor distT="0" distB="0" distL="0" distR="0" simplePos="0" relativeHeight="251674624" behindDoc="0" locked="0" layoutInCell="1" allowOverlap="1" wp14:anchorId="21590769" wp14:editId="6F7E1B49">
            <wp:simplePos x="0" y="0"/>
            <wp:positionH relativeFrom="column">
              <wp:posOffset>0</wp:posOffset>
            </wp:positionH>
            <wp:positionV relativeFrom="paragraph">
              <wp:posOffset>144780</wp:posOffset>
            </wp:positionV>
            <wp:extent cx="937260" cy="12065"/>
            <wp:effectExtent l="0" t="0" r="0" b="0"/>
            <wp:wrapNone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51472F" w14:textId="48A5B834" w:rsidR="00F27F90" w:rsidRDefault="00000000">
      <w:pPr>
        <w:pStyle w:val="BodyText"/>
        <w:spacing w:before="68" w:line="230" w:lineRule="auto"/>
        <w:ind w:left="38" w:right="789" w:firstLine="8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Racon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depend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on</w:t>
      </w:r>
      <w:r>
        <w:rPr>
          <w:spacing w:val="24"/>
          <w:w w:val="101"/>
          <w:sz w:val="22"/>
          <w:szCs w:val="22"/>
        </w:rPr>
        <w:t xml:space="preserve"> </w:t>
      </w:r>
      <w:proofErr w:type="gramStart"/>
      <w:r>
        <w:rPr>
          <w:spacing w:val="-2"/>
          <w:sz w:val="22"/>
          <w:szCs w:val="22"/>
        </w:rPr>
        <w:t>a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number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proofErr w:type="gramEnd"/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factors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including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transmitter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power,</w:t>
      </w:r>
      <w:r>
        <w:rPr>
          <w:spacing w:val="2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heigh</w:t>
      </w:r>
      <w:r>
        <w:rPr>
          <w:spacing w:val="-3"/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of</w:t>
      </w:r>
      <w:r>
        <w:rPr>
          <w:spacing w:val="1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the</w:t>
      </w:r>
      <w:r>
        <w:rPr>
          <w:spacing w:val="34"/>
          <w:sz w:val="22"/>
          <w:szCs w:val="22"/>
        </w:rPr>
        <w:t xml:space="preserve"> </w:t>
      </w:r>
      <w:ins w:id="225" w:author="Paul Mueller" w:date="2024-10-22T09:23:00Z">
        <w:r w:rsidR="003548CF">
          <w:rPr>
            <w:spacing w:val="-3"/>
            <w:sz w:val="22"/>
            <w:szCs w:val="22"/>
          </w:rPr>
          <w:t>r</w:t>
        </w:r>
      </w:ins>
      <w:del w:id="226" w:author="Paul Mueller" w:date="2024-10-22T09:23:00Z">
        <w:r w:rsidDel="003548CF">
          <w:rPr>
            <w:spacing w:val="-3"/>
            <w:sz w:val="22"/>
            <w:szCs w:val="22"/>
          </w:rPr>
          <w:delText>R</w:delText>
        </w:r>
      </w:del>
      <w:r>
        <w:rPr>
          <w:spacing w:val="-3"/>
          <w:sz w:val="22"/>
          <w:szCs w:val="22"/>
        </w:rPr>
        <w:t>acon</w:t>
      </w:r>
      <w:r>
        <w:rPr>
          <w:spacing w:val="2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and</w:t>
      </w:r>
      <w:r>
        <w:rPr>
          <w:spacing w:val="3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height</w:t>
      </w:r>
      <w:r>
        <w:rPr>
          <w:spacing w:val="2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of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radar.  The Admiralty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List of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Radio Signals Volume 2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sets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ou</w:t>
      </w:r>
      <w:r>
        <w:rPr>
          <w:spacing w:val="-2"/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approximate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Racons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presently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provided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well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as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some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general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information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on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Racon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performance.  At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present</w:t>
      </w:r>
      <w:r>
        <w:rPr>
          <w:spacing w:val="24"/>
          <w:w w:val="101"/>
          <w:sz w:val="22"/>
          <w:szCs w:val="22"/>
        </w:rPr>
        <w:t xml:space="preserve"> </w:t>
      </w:r>
      <w:ins w:id="227" w:author="Paul Mueller" w:date="2024-10-22T09:24:00Z">
        <w:r w:rsidR="003548CF">
          <w:rPr>
            <w:spacing w:val="-2"/>
            <w:sz w:val="22"/>
            <w:szCs w:val="22"/>
          </w:rPr>
          <w:t>r</w:t>
        </w:r>
      </w:ins>
      <w:del w:id="228" w:author="Paul Mueller" w:date="2024-10-22T09:24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ranges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are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set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out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 two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formats,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 some cases a single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 given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others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spread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given.</w:t>
      </w:r>
    </w:p>
    <w:p w14:paraId="2E249D08" w14:textId="587142F1" w:rsidR="00F27F90" w:rsidRDefault="00000000">
      <w:pPr>
        <w:pStyle w:val="BodyText"/>
        <w:spacing w:before="161" w:line="228" w:lineRule="auto"/>
        <w:ind w:left="38" w:right="791" w:firstLine="8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It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is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proposed that the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pacing w:val="-2"/>
          <w:sz w:val="22"/>
          <w:szCs w:val="22"/>
        </w:rPr>
        <w:t>avigational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requirements for</w:t>
      </w:r>
      <w:r>
        <w:rPr>
          <w:spacing w:val="19"/>
          <w:w w:val="101"/>
          <w:sz w:val="22"/>
          <w:szCs w:val="22"/>
        </w:rPr>
        <w:t xml:space="preserve"> </w:t>
      </w:r>
      <w:ins w:id="229" w:author="Paul Mueller" w:date="2024-10-22T09:24:00Z">
        <w:r w:rsidR="003548CF">
          <w:rPr>
            <w:spacing w:val="-2"/>
            <w:sz w:val="22"/>
            <w:szCs w:val="22"/>
          </w:rPr>
          <w:t>r</w:t>
        </w:r>
      </w:ins>
      <w:del w:id="230" w:author="Paul Mueller" w:date="2024-10-22T09:24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(regardless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 type) should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minimum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of 5 nautical miles from </w:t>
      </w:r>
      <w:r>
        <w:rPr>
          <w:spacing w:val="-2"/>
          <w:sz w:val="22"/>
          <w:szCs w:val="22"/>
        </w:rPr>
        <w:t xml:space="preserve">a floating </w:t>
      </w:r>
      <w:proofErr w:type="spellStart"/>
      <w:r>
        <w:rPr>
          <w:spacing w:val="-2"/>
          <w:sz w:val="22"/>
          <w:szCs w:val="22"/>
        </w:rPr>
        <w:t>AtoN</w:t>
      </w:r>
      <w:proofErr w:type="spellEnd"/>
      <w:r>
        <w:rPr>
          <w:spacing w:val="-2"/>
          <w:sz w:val="22"/>
          <w:szCs w:val="22"/>
        </w:rPr>
        <w:t xml:space="preserve"> and 10 nautical miles from a fixed </w:t>
      </w:r>
      <w:proofErr w:type="spellStart"/>
      <w:r>
        <w:rPr>
          <w:spacing w:val="-2"/>
          <w:sz w:val="22"/>
          <w:szCs w:val="22"/>
        </w:rPr>
        <w:t>AtoN</w:t>
      </w:r>
      <w:proofErr w:type="spellEnd"/>
      <w:r>
        <w:rPr>
          <w:spacing w:val="-2"/>
          <w:sz w:val="22"/>
          <w:szCs w:val="22"/>
        </w:rPr>
        <w:t>.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These figures are based on a typical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height of</w:t>
      </w:r>
      <w:r>
        <w:rPr>
          <w:spacing w:val="14"/>
          <w:w w:val="101"/>
          <w:sz w:val="22"/>
          <w:szCs w:val="22"/>
        </w:rPr>
        <w:t xml:space="preserve"> </w:t>
      </w:r>
      <w:ins w:id="231" w:author="Paul Mueller" w:date="2024-10-22T09:29:00Z">
        <w:r w:rsidR="003548CF">
          <w:rPr>
            <w:spacing w:val="-2"/>
            <w:sz w:val="22"/>
            <w:szCs w:val="22"/>
          </w:rPr>
          <w:t>r</w:t>
        </w:r>
      </w:ins>
      <w:del w:id="232" w:author="Paul Mueller" w:date="2024-10-22T09:29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 of 5</w:t>
      </w:r>
      <w:r>
        <w:rPr>
          <w:spacing w:val="15"/>
          <w:w w:val="101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metres</w:t>
      </w:r>
      <w:proofErr w:type="spellEnd"/>
      <w:r>
        <w:rPr>
          <w:spacing w:val="-2"/>
          <w:sz w:val="22"/>
          <w:szCs w:val="22"/>
        </w:rPr>
        <w:t xml:space="preserve"> for floating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20</w:t>
      </w:r>
      <w:r>
        <w:rPr>
          <w:spacing w:val="13"/>
          <w:w w:val="101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metres</w:t>
      </w:r>
      <w:proofErr w:type="spellEnd"/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for fixed</w:t>
      </w:r>
      <w:r>
        <w:rPr>
          <w:spacing w:val="18"/>
          <w:sz w:val="22"/>
          <w:szCs w:val="22"/>
        </w:rPr>
        <w:t xml:space="preserve"> </w:t>
      </w:r>
      <w:ins w:id="233" w:author="Paul Mueller" w:date="2024-10-22T09:29:00Z">
        <w:r w:rsidR="003548CF">
          <w:rPr>
            <w:spacing w:val="-2"/>
            <w:sz w:val="22"/>
            <w:szCs w:val="22"/>
          </w:rPr>
          <w:t>r</w:t>
        </w:r>
      </w:ins>
      <w:del w:id="234" w:author="Paul Mueller" w:date="2024-10-22T09:29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height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20</w:t>
      </w:r>
      <w:r>
        <w:rPr>
          <w:spacing w:val="16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metres</w:t>
      </w:r>
      <w:proofErr w:type="spellEnd"/>
      <w:r>
        <w:rPr>
          <w:spacing w:val="-2"/>
          <w:sz w:val="22"/>
          <w:szCs w:val="22"/>
        </w:rPr>
        <w:t>.</w:t>
      </w:r>
    </w:p>
    <w:p w14:paraId="4DA91645" w14:textId="77777777" w:rsidR="00F27F90" w:rsidRDefault="00000000">
      <w:pPr>
        <w:pStyle w:val="BodyText"/>
        <w:spacing w:before="163" w:line="221" w:lineRule="auto"/>
        <w:ind w:left="34" w:right="793" w:hanging="4"/>
        <w:rPr>
          <w:sz w:val="22"/>
          <w:szCs w:val="22"/>
        </w:rPr>
      </w:pPr>
      <w:r>
        <w:rPr>
          <w:spacing w:val="-1"/>
          <w:sz w:val="22"/>
          <w:szCs w:val="22"/>
        </w:rPr>
        <w:t>This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performance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level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ignores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effect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fa</w:t>
      </w:r>
      <w:r>
        <w:rPr>
          <w:spacing w:val="-2"/>
          <w:sz w:val="22"/>
          <w:szCs w:val="22"/>
        </w:rPr>
        <w:t>ding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due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multi-path</w:t>
      </w:r>
      <w:r>
        <w:rPr>
          <w:spacing w:val="2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interference,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impact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which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vary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with the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heights of antennas above sea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level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pacing w:val="-2"/>
          <w:sz w:val="22"/>
          <w:szCs w:val="22"/>
        </w:rPr>
        <w:t>h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sea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state.</w:t>
      </w:r>
    </w:p>
    <w:p w14:paraId="6AC83127" w14:textId="77777777" w:rsidR="00F27F90" w:rsidRDefault="00F27F90">
      <w:pPr>
        <w:spacing w:line="221" w:lineRule="auto"/>
        <w:rPr>
          <w:sz w:val="22"/>
          <w:szCs w:val="22"/>
        </w:rPr>
        <w:sectPr w:rsidR="00F27F90">
          <w:footerReference w:type="default" r:id="rId26"/>
          <w:pgSz w:w="11907" w:h="16839"/>
          <w:pgMar w:top="1139" w:right="0" w:bottom="1495" w:left="878" w:header="6" w:footer="850" w:gutter="0"/>
          <w:cols w:space="720"/>
        </w:sectPr>
      </w:pPr>
    </w:p>
    <w:p w14:paraId="1D128813" w14:textId="77777777" w:rsidR="00F27F90" w:rsidRDefault="00000000">
      <w:pPr>
        <w:pStyle w:val="BodyText"/>
        <w:spacing w:before="39" w:line="179" w:lineRule="auto"/>
        <w:ind w:left="40"/>
        <w:rPr>
          <w:sz w:val="28"/>
          <w:szCs w:val="28"/>
        </w:rPr>
      </w:pPr>
      <w:r>
        <w:rPr>
          <w:b/>
          <w:bCs/>
          <w:color w:val="00558C"/>
          <w:spacing w:val="-2"/>
          <w:sz w:val="28"/>
          <w:szCs w:val="28"/>
        </w:rPr>
        <w:lastRenderedPageBreak/>
        <w:t>3.        RELATED</w:t>
      </w:r>
      <w:r>
        <w:rPr>
          <w:b/>
          <w:bCs/>
          <w:color w:val="00558C"/>
          <w:spacing w:val="33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DOCUMENTATION</w:t>
      </w:r>
    </w:p>
    <w:p w14:paraId="6AFB11BF" w14:textId="77777777" w:rsidR="00F27F90" w:rsidRDefault="00000000">
      <w:pPr>
        <w:spacing w:line="357" w:lineRule="auto"/>
      </w:pPr>
      <w:r>
        <w:rPr>
          <w:noProof/>
        </w:rPr>
        <w:drawing>
          <wp:anchor distT="0" distB="0" distL="0" distR="0" simplePos="0" relativeHeight="251676672" behindDoc="0" locked="0" layoutInCell="1" allowOverlap="1" wp14:anchorId="53E9BF0C" wp14:editId="49530F31">
            <wp:simplePos x="0" y="0"/>
            <wp:positionH relativeFrom="column">
              <wp:posOffset>0</wp:posOffset>
            </wp:positionH>
            <wp:positionV relativeFrom="paragraph">
              <wp:posOffset>144145</wp:posOffset>
            </wp:positionV>
            <wp:extent cx="937260" cy="12065"/>
            <wp:effectExtent l="0" t="0" r="0" b="0"/>
            <wp:wrapNone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E4CC37" w14:textId="77777777" w:rsidR="00F27F90" w:rsidRDefault="00000000" w:rsidP="003548CF">
      <w:pPr>
        <w:pStyle w:val="BodyText"/>
        <w:spacing w:before="67" w:after="240" w:line="188" w:lineRule="auto"/>
        <w:ind w:left="47"/>
        <w:rPr>
          <w:sz w:val="22"/>
          <w:szCs w:val="22"/>
        </w:rPr>
        <w:pPrChange w:id="235" w:author="Paul Mueller" w:date="2024-10-22T09:30:00Z">
          <w:pPr>
            <w:pStyle w:val="BodyText"/>
            <w:spacing w:before="67" w:line="188" w:lineRule="auto"/>
            <w:ind w:left="47"/>
          </w:pPr>
        </w:pPrChange>
      </w:pPr>
      <w:r>
        <w:rPr>
          <w:spacing w:val="-2"/>
          <w:sz w:val="22"/>
          <w:szCs w:val="22"/>
        </w:rPr>
        <w:t>IALA Guideline G1010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Racon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</w:t>
      </w:r>
      <w:r>
        <w:rPr>
          <w:spacing w:val="17"/>
          <w:w w:val="10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performance.</w:t>
      </w:r>
    </w:p>
    <w:p w14:paraId="307B2F53" w14:textId="77777777" w:rsidR="00F27F90" w:rsidRDefault="00000000" w:rsidP="003548CF">
      <w:pPr>
        <w:pStyle w:val="BodyText"/>
        <w:spacing w:line="330" w:lineRule="auto"/>
        <w:ind w:left="47" w:right="4512"/>
        <w:rPr>
          <w:ins w:id="236" w:author="Paul Mueller" w:date="2024-10-22T09:24:00Z"/>
          <w:spacing w:val="-2"/>
          <w:sz w:val="22"/>
          <w:szCs w:val="22"/>
        </w:rPr>
        <w:pPrChange w:id="237" w:author="Paul Mueller" w:date="2024-10-22T09:30:00Z">
          <w:pPr>
            <w:pStyle w:val="BodyText"/>
            <w:spacing w:before="175" w:line="330" w:lineRule="auto"/>
            <w:ind w:left="47" w:right="4512"/>
          </w:pPr>
        </w:pPrChange>
      </w:pPr>
      <w:r>
        <w:rPr>
          <w:spacing w:val="-2"/>
          <w:sz w:val="22"/>
          <w:szCs w:val="22"/>
        </w:rPr>
        <w:t>IALA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Recommendation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R0101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(R-101)</w:t>
      </w:r>
      <w:r>
        <w:rPr>
          <w:spacing w:val="1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Maritime</w:t>
      </w:r>
      <w:r>
        <w:rPr>
          <w:spacing w:val="1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</w:t>
      </w:r>
      <w:r>
        <w:rPr>
          <w:spacing w:val="-3"/>
          <w:sz w:val="22"/>
          <w:szCs w:val="22"/>
        </w:rPr>
        <w:t>adar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Beacons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(Racons).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IALA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Recommendation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R0113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</w:t>
      </w:r>
      <w:r>
        <w:rPr>
          <w:spacing w:val="-2"/>
          <w:sz w:val="22"/>
          <w:szCs w:val="22"/>
        </w:rPr>
        <w:t>O-113) for the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marking of fixed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bridges.</w:t>
      </w:r>
    </w:p>
    <w:p w14:paraId="0BCC0868" w14:textId="3F27ABF8" w:rsidR="003548CF" w:rsidRDefault="003548CF" w:rsidP="003548CF">
      <w:pPr>
        <w:pStyle w:val="BodyText"/>
        <w:spacing w:line="330" w:lineRule="auto"/>
        <w:ind w:left="47" w:right="4512"/>
        <w:rPr>
          <w:sz w:val="22"/>
          <w:szCs w:val="22"/>
        </w:rPr>
        <w:pPrChange w:id="238" w:author="Paul Mueller" w:date="2024-10-22T09:30:00Z">
          <w:pPr>
            <w:pStyle w:val="BodyText"/>
            <w:spacing w:before="175" w:line="330" w:lineRule="auto"/>
            <w:ind w:left="47" w:right="4512"/>
          </w:pPr>
        </w:pPrChange>
      </w:pPr>
      <w:ins w:id="239" w:author="Paul Mueller" w:date="2024-10-22T09:24:00Z">
        <w:r>
          <w:rPr>
            <w:spacing w:val="-2"/>
            <w:sz w:val="22"/>
            <w:szCs w:val="22"/>
          </w:rPr>
          <w:t xml:space="preserve">IALA </w:t>
        </w:r>
      </w:ins>
      <w:ins w:id="240" w:author="Paul Mueller" w:date="2024-10-22T09:27:00Z">
        <w:r>
          <w:rPr>
            <w:spacing w:val="-2"/>
            <w:sz w:val="22"/>
            <w:szCs w:val="22"/>
          </w:rPr>
          <w:t>G</w:t>
        </w:r>
      </w:ins>
      <w:ins w:id="241" w:author="Paul Mueller" w:date="2024-10-22T09:24:00Z">
        <w:r>
          <w:rPr>
            <w:spacing w:val="-2"/>
            <w:sz w:val="22"/>
            <w:szCs w:val="22"/>
          </w:rPr>
          <w:t>uideline G1</w:t>
        </w:r>
      </w:ins>
      <w:ins w:id="242" w:author="Paul Mueller" w:date="2024-10-22T09:26:00Z">
        <w:r>
          <w:rPr>
            <w:spacing w:val="-2"/>
            <w:sz w:val="22"/>
            <w:szCs w:val="22"/>
          </w:rPr>
          <w:t>1</w:t>
        </w:r>
      </w:ins>
      <w:ins w:id="243" w:author="Paul Mueller" w:date="2024-10-22T09:27:00Z">
        <w:r>
          <w:rPr>
            <w:spacing w:val="-2"/>
            <w:sz w:val="22"/>
            <w:szCs w:val="22"/>
          </w:rPr>
          <w:t xml:space="preserve">47 </w:t>
        </w:r>
        <w:r w:rsidRPr="003548CF">
          <w:rPr>
            <w:spacing w:val="-2"/>
            <w:sz w:val="22"/>
            <w:szCs w:val="22"/>
          </w:rPr>
          <w:t>T</w:t>
        </w:r>
        <w:r>
          <w:rPr>
            <w:spacing w:val="-2"/>
            <w:sz w:val="22"/>
            <w:szCs w:val="22"/>
          </w:rPr>
          <w:t>he</w:t>
        </w:r>
        <w:r w:rsidRPr="003548CF">
          <w:rPr>
            <w:spacing w:val="-2"/>
            <w:sz w:val="22"/>
            <w:szCs w:val="22"/>
          </w:rPr>
          <w:t xml:space="preserve"> U</w:t>
        </w:r>
        <w:r>
          <w:rPr>
            <w:spacing w:val="-2"/>
            <w:sz w:val="22"/>
            <w:szCs w:val="22"/>
          </w:rPr>
          <w:t>se</w:t>
        </w:r>
        <w:r w:rsidRPr="003548CF">
          <w:rPr>
            <w:spacing w:val="-2"/>
            <w:sz w:val="22"/>
            <w:szCs w:val="22"/>
          </w:rPr>
          <w:t xml:space="preserve"> </w:t>
        </w:r>
        <w:r>
          <w:rPr>
            <w:spacing w:val="-2"/>
            <w:sz w:val="22"/>
            <w:szCs w:val="22"/>
          </w:rPr>
          <w:t>of</w:t>
        </w:r>
        <w:r w:rsidRPr="003548CF">
          <w:rPr>
            <w:spacing w:val="-2"/>
            <w:sz w:val="22"/>
            <w:szCs w:val="22"/>
          </w:rPr>
          <w:t xml:space="preserve"> E</w:t>
        </w:r>
        <w:r>
          <w:rPr>
            <w:spacing w:val="-2"/>
            <w:sz w:val="22"/>
            <w:szCs w:val="22"/>
          </w:rPr>
          <w:t>nhanced Radar Positioning Systems</w:t>
        </w:r>
      </w:ins>
    </w:p>
    <w:p w14:paraId="00D358BA" w14:textId="77777777" w:rsidR="00F27F90" w:rsidRDefault="00000000" w:rsidP="003548CF">
      <w:pPr>
        <w:pStyle w:val="BodyText"/>
        <w:spacing w:before="49" w:line="179" w:lineRule="auto"/>
        <w:ind w:left="46"/>
        <w:rPr>
          <w:sz w:val="22"/>
          <w:szCs w:val="22"/>
        </w:rPr>
      </w:pPr>
      <w:r>
        <w:rPr>
          <w:spacing w:val="-3"/>
          <w:sz w:val="22"/>
          <w:szCs w:val="22"/>
        </w:rPr>
        <w:t>IALA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NAVGUIDE.</w:t>
      </w:r>
    </w:p>
    <w:p w14:paraId="46FF7551" w14:textId="77777777" w:rsidR="00F27F90" w:rsidRDefault="00000000" w:rsidP="003548CF">
      <w:pPr>
        <w:pStyle w:val="BodyText"/>
        <w:spacing w:before="177" w:line="189" w:lineRule="auto"/>
        <w:ind w:left="46"/>
        <w:rPr>
          <w:sz w:val="22"/>
          <w:szCs w:val="22"/>
        </w:rPr>
      </w:pPr>
      <w:r>
        <w:rPr>
          <w:spacing w:val="-1"/>
          <w:sz w:val="22"/>
          <w:szCs w:val="22"/>
        </w:rPr>
        <w:t>IMO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Resolution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MSC.192(79) </w:t>
      </w:r>
      <w:proofErr w:type="gramStart"/>
      <w:r>
        <w:rPr>
          <w:spacing w:val="-1"/>
          <w:sz w:val="22"/>
          <w:szCs w:val="22"/>
        </w:rPr>
        <w:t>–  Radar</w:t>
      </w:r>
      <w:proofErr w:type="gramEnd"/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Perfo</w:t>
      </w:r>
      <w:r>
        <w:rPr>
          <w:spacing w:val="-2"/>
          <w:sz w:val="22"/>
          <w:szCs w:val="22"/>
        </w:rPr>
        <w:t>rmance Standards.</w:t>
      </w:r>
    </w:p>
    <w:p w14:paraId="51448289" w14:textId="77777777" w:rsidR="00F27F90" w:rsidRDefault="00000000" w:rsidP="003548CF">
      <w:pPr>
        <w:pStyle w:val="BodyText"/>
        <w:spacing w:before="178" w:line="188" w:lineRule="auto"/>
        <w:ind w:left="31"/>
        <w:rPr>
          <w:ins w:id="244" w:author="Paul Mueller" w:date="2024-10-22T09:24:00Z"/>
          <w:spacing w:val="-2"/>
          <w:sz w:val="22"/>
          <w:szCs w:val="22"/>
        </w:rPr>
      </w:pPr>
      <w:r>
        <w:rPr>
          <w:spacing w:val="-1"/>
          <w:sz w:val="22"/>
          <w:szCs w:val="22"/>
        </w:rPr>
        <w:t>Admiralty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List of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Radio Signals Volume </w:t>
      </w:r>
      <w:r>
        <w:rPr>
          <w:spacing w:val="-2"/>
          <w:sz w:val="22"/>
          <w:szCs w:val="22"/>
        </w:rPr>
        <w:t>2,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UK</w:t>
      </w:r>
      <w:r>
        <w:rPr>
          <w:spacing w:val="1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Hydrographic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Office.</w:t>
      </w:r>
    </w:p>
    <w:p w14:paraId="127F75D1" w14:textId="77777777" w:rsidR="003548CF" w:rsidRDefault="003548CF">
      <w:pPr>
        <w:pStyle w:val="BodyText"/>
        <w:spacing w:before="178" w:line="188" w:lineRule="auto"/>
        <w:ind w:left="31"/>
        <w:rPr>
          <w:sz w:val="22"/>
          <w:szCs w:val="22"/>
        </w:rPr>
      </w:pPr>
    </w:p>
    <w:sectPr w:rsidR="003548CF">
      <w:footerReference w:type="default" r:id="rId27"/>
      <w:pgSz w:w="11907" w:h="16839"/>
      <w:pgMar w:top="1139" w:right="0" w:bottom="1495" w:left="878" w:header="6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C7FED" w14:textId="77777777" w:rsidR="00FA512B" w:rsidRDefault="00FA512B">
      <w:r>
        <w:separator/>
      </w:r>
    </w:p>
  </w:endnote>
  <w:endnote w:type="continuationSeparator" w:id="0">
    <w:p w14:paraId="770DF4F1" w14:textId="77777777" w:rsidR="00FA512B" w:rsidRDefault="00F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52523" w14:textId="77777777" w:rsidR="00F27F90" w:rsidRDefault="00000000">
    <w:pPr>
      <w:spacing w:line="20" w:lineRule="exact"/>
      <w:ind w:firstLine="312"/>
    </w:pPr>
    <w:r>
      <w:pict w14:anchorId="4849C994">
        <v:shape id="_x0000_s1025" style="width:561.25pt;height:0;mso-left-percent:-10001;mso-top-percent:-10001;mso-position-horizontal:absolute;mso-position-horizontal-relative:char;mso-position-vertical:absolute;mso-position-vertical-relative:line;mso-left-percent:-10001;mso-top-percent:-10001" coordsize="11225,20" path="m,l11225,e" filled="f" strokecolor="#00558c" strokeweight="1pt">
          <v:stroke miterlimit="10"/>
          <w10:wrap type="none"/>
          <w10:anchorlock/>
        </v:shape>
      </w:pict>
    </w:r>
  </w:p>
  <w:p w14:paraId="138E79E6" w14:textId="77777777" w:rsidR="00F27F90" w:rsidRDefault="00F27F90">
    <w:pPr>
      <w:spacing w:line="270" w:lineRule="auto"/>
    </w:pPr>
  </w:p>
  <w:p w14:paraId="5BE71949" w14:textId="77777777" w:rsidR="00F27F90" w:rsidRDefault="00F27F90">
    <w:pPr>
      <w:spacing w:line="270" w:lineRule="auto"/>
    </w:pPr>
  </w:p>
  <w:p w14:paraId="4BC1F038" w14:textId="77777777" w:rsidR="00F27F90" w:rsidRDefault="00F27F90">
    <w:pPr>
      <w:spacing w:line="270" w:lineRule="auto"/>
    </w:pPr>
  </w:p>
  <w:p w14:paraId="6A2960FE" w14:textId="77777777" w:rsidR="00F27F90" w:rsidRDefault="00000000">
    <w:pPr>
      <w:pStyle w:val="BodyText"/>
      <w:spacing w:after="39" w:line="186" w:lineRule="auto"/>
      <w:ind w:left="1210"/>
    </w:pPr>
    <w:r>
      <w:rPr>
        <w:color w:val="808080"/>
        <w:spacing w:val="-1"/>
      </w:rPr>
      <w:t>10,</w:t>
    </w:r>
    <w:r>
      <w:rPr>
        <w:color w:val="808080"/>
        <w:spacing w:val="12"/>
        <w:w w:val="101"/>
      </w:rPr>
      <w:t xml:space="preserve"> </w:t>
    </w:r>
    <w:r>
      <w:rPr>
        <w:color w:val="808080"/>
        <w:spacing w:val="-1"/>
      </w:rPr>
      <w:t xml:space="preserve">rue des </w:t>
    </w:r>
    <w:proofErr w:type="spellStart"/>
    <w:r>
      <w:rPr>
        <w:color w:val="808080"/>
        <w:spacing w:val="-1"/>
      </w:rPr>
      <w:t>Gaudines</w:t>
    </w:r>
    <w:proofErr w:type="spellEnd"/>
    <w:r>
      <w:rPr>
        <w:color w:val="808080"/>
        <w:spacing w:val="-1"/>
      </w:rPr>
      <w:t xml:space="preserve"> – 78100 Saint</w:t>
    </w:r>
    <w:r>
      <w:rPr>
        <w:color w:val="808080"/>
        <w:spacing w:val="6"/>
      </w:rPr>
      <w:t xml:space="preserve"> </w:t>
    </w:r>
    <w:r>
      <w:rPr>
        <w:color w:val="808080"/>
        <w:spacing w:val="-1"/>
      </w:rPr>
      <w:t>Germain</w:t>
    </w:r>
    <w:r>
      <w:rPr>
        <w:color w:val="808080"/>
        <w:spacing w:val="6"/>
      </w:rPr>
      <w:t xml:space="preserve"> </w:t>
    </w:r>
    <w:proofErr w:type="spellStart"/>
    <w:r>
      <w:rPr>
        <w:color w:val="808080"/>
        <w:spacing w:val="-1"/>
      </w:rPr>
      <w:t>e</w:t>
    </w:r>
    <w:r>
      <w:rPr>
        <w:color w:val="808080"/>
        <w:spacing w:val="-2"/>
      </w:rPr>
      <w:t>n</w:t>
    </w:r>
    <w:proofErr w:type="spellEnd"/>
    <w:r>
      <w:rPr>
        <w:color w:val="808080"/>
        <w:spacing w:val="13"/>
        <w:w w:val="101"/>
      </w:rPr>
      <w:t xml:space="preserve"> </w:t>
    </w:r>
    <w:proofErr w:type="spellStart"/>
    <w:r>
      <w:rPr>
        <w:color w:val="808080"/>
        <w:spacing w:val="-2"/>
      </w:rPr>
      <w:t>Laye</w:t>
    </w:r>
    <w:proofErr w:type="spellEnd"/>
    <w:r>
      <w:rPr>
        <w:color w:val="808080"/>
        <w:spacing w:val="-2"/>
      </w:rPr>
      <w:t>,</w:t>
    </w:r>
    <w:r>
      <w:rPr>
        <w:color w:val="808080"/>
        <w:spacing w:val="14"/>
      </w:rPr>
      <w:t xml:space="preserve"> </w:t>
    </w:r>
    <w:r>
      <w:rPr>
        <w:color w:val="808080"/>
        <w:spacing w:val="-2"/>
      </w:rPr>
      <w:t>France</w:t>
    </w:r>
  </w:p>
  <w:p w14:paraId="507AE982" w14:textId="77777777" w:rsidR="00F27F90" w:rsidRDefault="00000000">
    <w:pPr>
      <w:pStyle w:val="BodyText"/>
      <w:spacing w:after="91" w:line="189" w:lineRule="auto"/>
      <w:ind w:left="1197"/>
    </w:pPr>
    <w:proofErr w:type="spellStart"/>
    <w:r>
      <w:rPr>
        <w:color w:val="808080"/>
        <w:spacing w:val="-1"/>
      </w:rPr>
      <w:t>Tél</w:t>
    </w:r>
    <w:proofErr w:type="spellEnd"/>
    <w:r>
      <w:rPr>
        <w:color w:val="808080"/>
        <w:spacing w:val="-1"/>
      </w:rPr>
      <w:t>. +33</w:t>
    </w:r>
    <w:r>
      <w:rPr>
        <w:color w:val="808080"/>
        <w:spacing w:val="10"/>
        <w:w w:val="101"/>
      </w:rPr>
      <w:t xml:space="preserve"> </w:t>
    </w:r>
    <w:r>
      <w:rPr>
        <w:color w:val="808080"/>
        <w:spacing w:val="-1"/>
      </w:rPr>
      <w:t>(0)1 34 51 70</w:t>
    </w:r>
    <w:r>
      <w:rPr>
        <w:color w:val="808080"/>
        <w:spacing w:val="5"/>
      </w:rPr>
      <w:t xml:space="preserve"> </w:t>
    </w:r>
    <w:r>
      <w:rPr>
        <w:color w:val="808080"/>
        <w:spacing w:val="-1"/>
      </w:rPr>
      <w:t>01 –</w:t>
    </w:r>
    <w:r>
      <w:rPr>
        <w:color w:val="808080"/>
        <w:spacing w:val="12"/>
        <w:w w:val="101"/>
      </w:rPr>
      <w:t xml:space="preserve"> </w:t>
    </w:r>
    <w:r>
      <w:rPr>
        <w:color w:val="808080"/>
        <w:spacing w:val="-1"/>
      </w:rPr>
      <w:t>Fax</w:t>
    </w:r>
    <w:r>
      <w:rPr>
        <w:color w:val="808080"/>
        <w:spacing w:val="5"/>
      </w:rPr>
      <w:t xml:space="preserve"> </w:t>
    </w:r>
    <w:r>
      <w:rPr>
        <w:color w:val="808080"/>
        <w:spacing w:val="-1"/>
      </w:rPr>
      <w:t>+33</w:t>
    </w:r>
    <w:r>
      <w:rPr>
        <w:color w:val="808080"/>
        <w:spacing w:val="11"/>
      </w:rPr>
      <w:t xml:space="preserve"> </w:t>
    </w:r>
    <w:r>
      <w:rPr>
        <w:color w:val="808080"/>
        <w:spacing w:val="-1"/>
      </w:rPr>
      <w:t>(0)1</w:t>
    </w:r>
    <w:r>
      <w:rPr>
        <w:color w:val="808080"/>
        <w:spacing w:val="7"/>
      </w:rPr>
      <w:t xml:space="preserve"> </w:t>
    </w:r>
    <w:r>
      <w:rPr>
        <w:color w:val="808080"/>
        <w:spacing w:val="-1"/>
      </w:rPr>
      <w:t>34</w:t>
    </w:r>
    <w:r>
      <w:rPr>
        <w:color w:val="808080"/>
        <w:spacing w:val="8"/>
      </w:rPr>
      <w:t xml:space="preserve"> </w:t>
    </w:r>
    <w:r>
      <w:rPr>
        <w:color w:val="808080"/>
        <w:spacing w:val="-1"/>
      </w:rPr>
      <w:t>51</w:t>
    </w:r>
    <w:r>
      <w:rPr>
        <w:color w:val="808080"/>
        <w:spacing w:val="7"/>
      </w:rPr>
      <w:t xml:space="preserve"> </w:t>
    </w:r>
    <w:r>
      <w:rPr>
        <w:color w:val="808080"/>
        <w:spacing w:val="-1"/>
      </w:rPr>
      <w:t>82</w:t>
    </w:r>
    <w:r>
      <w:rPr>
        <w:color w:val="808080"/>
        <w:spacing w:val="5"/>
      </w:rPr>
      <w:t xml:space="preserve"> </w:t>
    </w:r>
    <w:r>
      <w:rPr>
        <w:color w:val="808080"/>
        <w:spacing w:val="-1"/>
      </w:rPr>
      <w:t>05 –</w:t>
    </w:r>
    <w:r>
      <w:rPr>
        <w:color w:val="808080"/>
        <w:spacing w:val="6"/>
      </w:rPr>
      <w:t xml:space="preserve"> </w:t>
    </w:r>
    <w:r>
      <w:rPr>
        <w:color w:val="808080"/>
        <w:spacing w:val="-1"/>
      </w:rPr>
      <w:t>contact@</w:t>
    </w:r>
    <w:r>
      <w:rPr>
        <w:color w:val="808080"/>
        <w:spacing w:val="-2"/>
      </w:rPr>
      <w:t>iala-aism.org</w:t>
    </w:r>
  </w:p>
  <w:p w14:paraId="165CF606" w14:textId="77777777" w:rsidR="00F27F90" w:rsidRDefault="00000000">
    <w:pPr>
      <w:pStyle w:val="BodyText"/>
      <w:spacing w:after="106" w:line="186" w:lineRule="auto"/>
      <w:ind w:left="1199"/>
      <w:rPr>
        <w:sz w:val="18"/>
        <w:szCs w:val="18"/>
      </w:rPr>
    </w:pPr>
    <w:r>
      <w:rPr>
        <w:b/>
        <w:bCs/>
        <w:color w:val="00558C"/>
        <w:spacing w:val="-1"/>
        <w:sz w:val="18"/>
        <w:szCs w:val="18"/>
      </w:rPr>
      <w:t>www.iala-aism.org</w:t>
    </w:r>
  </w:p>
  <w:p w14:paraId="0756F6D6" w14:textId="77777777" w:rsidR="00F27F90" w:rsidRDefault="00000000">
    <w:pPr>
      <w:spacing w:line="239" w:lineRule="auto"/>
      <w:ind w:left="1196" w:right="5905" w:firstLine="12"/>
      <w:rPr>
        <w:rFonts w:ascii="Arial Narrow" w:eastAsia="Arial Narrow" w:hAnsi="Arial Narrow" w:cs="Arial Narrow"/>
        <w:sz w:val="16"/>
        <w:szCs w:val="16"/>
      </w:rPr>
    </w:pPr>
    <w:r>
      <w:rPr>
        <w:rFonts w:ascii="Arial Narrow" w:eastAsia="Arial Narrow" w:hAnsi="Arial Narrow" w:cs="Arial Narrow"/>
        <w:color w:val="00558C"/>
        <w:sz w:val="16"/>
        <w:szCs w:val="16"/>
      </w:rPr>
      <w:t>International Association of Marine Aids to Navigation and</w:t>
    </w:r>
    <w:r>
      <w:rPr>
        <w:rFonts w:ascii="Arial Narrow" w:eastAsia="Arial Narrow" w:hAnsi="Arial Narrow" w:cs="Arial Narrow"/>
        <w:color w:val="00558C"/>
        <w:spacing w:val="10"/>
        <w:sz w:val="16"/>
        <w:szCs w:val="16"/>
      </w:rPr>
      <w:t xml:space="preserve"> </w:t>
    </w:r>
    <w:r>
      <w:rPr>
        <w:rFonts w:ascii="Arial Narrow" w:eastAsia="Arial Narrow" w:hAnsi="Arial Narrow" w:cs="Arial Narrow"/>
        <w:color w:val="00558C"/>
        <w:spacing w:val="-1"/>
        <w:sz w:val="16"/>
        <w:szCs w:val="16"/>
      </w:rPr>
      <w:t>Lighthouse Authorities</w:t>
    </w:r>
    <w:r>
      <w:rPr>
        <w:rFonts w:ascii="Arial Narrow" w:eastAsia="Arial Narrow" w:hAnsi="Arial Narrow" w:cs="Arial Narrow"/>
        <w:color w:val="00558C"/>
        <w:sz w:val="16"/>
        <w:szCs w:val="16"/>
      </w:rPr>
      <w:t xml:space="preserve"> Association</w:t>
    </w:r>
    <w:r>
      <w:rPr>
        <w:rFonts w:ascii="Arial Narrow" w:eastAsia="Arial Narrow" w:hAnsi="Arial Narrow" w:cs="Arial Narrow"/>
        <w:color w:val="00558C"/>
        <w:spacing w:val="13"/>
        <w:w w:val="102"/>
        <w:sz w:val="16"/>
        <w:szCs w:val="16"/>
      </w:rPr>
      <w:t xml:space="preserve"> </w:t>
    </w:r>
    <w:proofErr w:type="spellStart"/>
    <w:r>
      <w:rPr>
        <w:rFonts w:ascii="Arial Narrow" w:eastAsia="Arial Narrow" w:hAnsi="Arial Narrow" w:cs="Arial Narrow"/>
        <w:color w:val="00558C"/>
        <w:sz w:val="16"/>
        <w:szCs w:val="16"/>
      </w:rPr>
      <w:t>Internationale</w:t>
    </w:r>
    <w:proofErr w:type="spellEnd"/>
    <w:r>
      <w:rPr>
        <w:rFonts w:ascii="Arial Narrow" w:eastAsia="Arial Narrow" w:hAnsi="Arial Narrow" w:cs="Arial Narrow"/>
        <w:color w:val="00558C"/>
        <w:sz w:val="16"/>
        <w:szCs w:val="16"/>
      </w:rPr>
      <w:t xml:space="preserve"> de</w:t>
    </w:r>
    <w:r>
      <w:rPr>
        <w:rFonts w:ascii="Arial Narrow" w:eastAsia="Arial Narrow" w:hAnsi="Arial Narrow" w:cs="Arial Narrow"/>
        <w:color w:val="00558C"/>
        <w:spacing w:val="-1"/>
        <w:sz w:val="16"/>
        <w:szCs w:val="16"/>
      </w:rPr>
      <w:t xml:space="preserve"> </w:t>
    </w:r>
    <w:proofErr w:type="spellStart"/>
    <w:r>
      <w:rPr>
        <w:rFonts w:ascii="Arial Narrow" w:eastAsia="Arial Narrow" w:hAnsi="Arial Narrow" w:cs="Arial Narrow"/>
        <w:color w:val="00558C"/>
        <w:spacing w:val="-1"/>
        <w:sz w:val="16"/>
        <w:szCs w:val="16"/>
      </w:rPr>
      <w:t>Signalisation</w:t>
    </w:r>
    <w:proofErr w:type="spellEnd"/>
    <w:r>
      <w:rPr>
        <w:rFonts w:ascii="Arial Narrow" w:eastAsia="Arial Narrow" w:hAnsi="Arial Narrow" w:cs="Arial Narrow"/>
        <w:color w:val="00558C"/>
        <w:spacing w:val="10"/>
        <w:w w:val="102"/>
        <w:sz w:val="16"/>
        <w:szCs w:val="16"/>
      </w:rPr>
      <w:t xml:space="preserve"> </w:t>
    </w:r>
    <w:r>
      <w:rPr>
        <w:rFonts w:ascii="Arial Narrow" w:eastAsia="Arial Narrow" w:hAnsi="Arial Narrow" w:cs="Arial Narrow"/>
        <w:color w:val="00558C"/>
        <w:spacing w:val="-1"/>
        <w:sz w:val="16"/>
        <w:szCs w:val="16"/>
      </w:rPr>
      <w:t>Maritime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31E96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73600" behindDoc="0" locked="0" layoutInCell="0" allowOverlap="1" wp14:anchorId="69487926" wp14:editId="1C5C933B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58" name="IM 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IM 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46A95E5F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13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</w:t>
    </w:r>
    <w:r>
      <w:rPr>
        <w:b/>
        <w:bCs/>
        <w:color w:val="00558C"/>
        <w:spacing w:val="13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2E808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61312" behindDoc="0" locked="0" layoutInCell="0" allowOverlap="1" wp14:anchorId="37C478DA" wp14:editId="075D22A9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12" name="IM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521C654E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8442E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62336" behindDoc="0" locked="0" layoutInCell="0" allowOverlap="1" wp14:anchorId="73899D41" wp14:editId="0162A9BF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16" name="IM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 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1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w w:val="101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4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7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48EC7027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5C312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64384" behindDoc="0" locked="0" layoutInCell="0" allowOverlap="1" wp14:anchorId="16963970" wp14:editId="1C2638A9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22" name="IM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 2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4639786F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1"/>
        <w:w w:val="101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6DEA8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65408" behindDoc="0" locked="0" layoutInCell="0" allowOverlap="1" wp14:anchorId="00C255B4" wp14:editId="3A5E845A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24" name="IM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 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2AA88263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5"/>
        <w:w w:val="102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162F4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67456" behindDoc="0" locked="0" layoutInCell="0" allowOverlap="1" wp14:anchorId="57083FBF" wp14:editId="72825987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28" name="IM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144E30FD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4"/>
        <w:w w:val="102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6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735E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69504" behindDoc="0" locked="0" layoutInCell="0" allowOverlap="1" wp14:anchorId="0DB17367" wp14:editId="6BA4E47F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30" name="IM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39ECEC56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4"/>
        <w:w w:val="102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7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5648B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71552" behindDoc="0" locked="0" layoutInCell="0" allowOverlap="1" wp14:anchorId="2FDED12D" wp14:editId="120B7AB3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46" name="IM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 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2FCEF0CE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3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8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415FB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72576" behindDoc="0" locked="0" layoutInCell="0" allowOverlap="1" wp14:anchorId="5D6EE637" wp14:editId="0282A6DF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52" name="IM 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 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702C27D4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3"/>
        <w:w w:val="101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AEAE6" w14:textId="77777777" w:rsidR="00FA512B" w:rsidRDefault="00FA512B">
      <w:r>
        <w:separator/>
      </w:r>
    </w:p>
  </w:footnote>
  <w:footnote w:type="continuationSeparator" w:id="0">
    <w:p w14:paraId="132D9CDD" w14:textId="77777777" w:rsidR="00FA512B" w:rsidRDefault="00FA5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57AFC" w14:textId="77777777" w:rsidR="00F27F90" w:rsidRDefault="00000000">
    <w:pPr>
      <w:spacing w:line="1133" w:lineRule="exact"/>
      <w:ind w:firstLine="9894"/>
    </w:pPr>
    <w:r>
      <w:rPr>
        <w:noProof/>
      </w:rPr>
      <w:drawing>
        <wp:anchor distT="0" distB="0" distL="0" distR="0" simplePos="0" relativeHeight="251660288" behindDoc="0" locked="0" layoutInCell="0" allowOverlap="1" wp14:anchorId="51C717B1" wp14:editId="5DE4D4D7">
          <wp:simplePos x="0" y="0"/>
          <wp:positionH relativeFrom="page">
            <wp:posOffset>557530</wp:posOffset>
          </wp:positionH>
          <wp:positionV relativeFrom="page">
            <wp:posOffset>1694180</wp:posOffset>
          </wp:positionV>
          <wp:extent cx="6516370" cy="12065"/>
          <wp:effectExtent l="0" t="0" r="0" b="0"/>
          <wp:wrapNone/>
          <wp:docPr id="8" name="IM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12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position w:val="-22"/>
      </w:rPr>
      <w:drawing>
        <wp:inline distT="0" distB="0" distL="0" distR="0" wp14:anchorId="2EC61964" wp14:editId="00C8F0A4">
          <wp:extent cx="719455" cy="719455"/>
          <wp:effectExtent l="0" t="0" r="0" b="0"/>
          <wp:docPr id="10" name="IM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 1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8BDFA7" w14:textId="77777777" w:rsidR="00F27F90" w:rsidRDefault="00F27F90">
    <w:pPr>
      <w:spacing w:line="325" w:lineRule="auto"/>
    </w:pPr>
  </w:p>
  <w:p w14:paraId="5C0FD5CB" w14:textId="77777777" w:rsidR="00F27F90" w:rsidRDefault="00F27F90">
    <w:pPr>
      <w:spacing w:line="326" w:lineRule="auto"/>
    </w:pPr>
  </w:p>
  <w:p w14:paraId="6689BB90" w14:textId="77777777" w:rsidR="00F27F90" w:rsidRDefault="00000000">
    <w:pPr>
      <w:pStyle w:val="BodyText"/>
      <w:spacing w:before="168" w:line="181" w:lineRule="auto"/>
      <w:ind w:left="67"/>
      <w:rPr>
        <w:sz w:val="55"/>
        <w:szCs w:val="55"/>
      </w:rPr>
    </w:pPr>
    <w:r>
      <w:rPr>
        <w:b/>
        <w:bCs/>
        <w:color w:val="009FE3"/>
        <w:sz w:val="55"/>
        <w:szCs w:val="55"/>
      </w:rPr>
      <w:t>DOCUMENT</w:t>
    </w:r>
    <w:r>
      <w:rPr>
        <w:b/>
        <w:bCs/>
        <w:color w:val="009FE3"/>
        <w:spacing w:val="49"/>
        <w:sz w:val="55"/>
        <w:szCs w:val="55"/>
      </w:rPr>
      <w:t xml:space="preserve"> </w:t>
    </w:r>
    <w:r>
      <w:rPr>
        <w:b/>
        <w:bCs/>
        <w:color w:val="009FE3"/>
        <w:sz w:val="55"/>
        <w:szCs w:val="55"/>
      </w:rPr>
      <w:t>HISTORY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E83AC" w14:textId="77777777" w:rsidR="00F27F90" w:rsidRDefault="00000000">
    <w:pPr>
      <w:spacing w:line="1122" w:lineRule="exact"/>
      <w:ind w:firstLine="9909"/>
    </w:pPr>
    <w:r>
      <w:rPr>
        <w:noProof/>
        <w:position w:val="-22"/>
      </w:rPr>
      <w:drawing>
        <wp:inline distT="0" distB="0" distL="0" distR="0" wp14:anchorId="1B0755B5" wp14:editId="036FCFF5">
          <wp:extent cx="709930" cy="712470"/>
          <wp:effectExtent l="0" t="0" r="0" b="0"/>
          <wp:docPr id="14" name="IM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0183" cy="713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25A15" w14:textId="77777777" w:rsidR="00F27F90" w:rsidRDefault="00000000">
    <w:pPr>
      <w:spacing w:line="1138" w:lineRule="exact"/>
      <w:ind w:firstLine="9894"/>
    </w:pPr>
    <w:r>
      <w:rPr>
        <w:noProof/>
      </w:rPr>
      <w:drawing>
        <wp:anchor distT="0" distB="0" distL="0" distR="0" simplePos="0" relativeHeight="251663360" behindDoc="0" locked="0" layoutInCell="0" allowOverlap="1" wp14:anchorId="4116C3DA" wp14:editId="21645645">
          <wp:simplePos x="0" y="0"/>
          <wp:positionH relativeFrom="page">
            <wp:posOffset>557530</wp:posOffset>
          </wp:positionH>
          <wp:positionV relativeFrom="page">
            <wp:posOffset>1417320</wp:posOffset>
          </wp:positionV>
          <wp:extent cx="6516370" cy="12065"/>
          <wp:effectExtent l="0" t="0" r="0" b="0"/>
          <wp:wrapNone/>
          <wp:docPr id="18" name="IM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12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position w:val="-22"/>
      </w:rPr>
      <w:drawing>
        <wp:inline distT="0" distB="0" distL="0" distR="0" wp14:anchorId="214E4C5E" wp14:editId="53D46792">
          <wp:extent cx="719455" cy="722630"/>
          <wp:effectExtent l="0" t="0" r="0" b="0"/>
          <wp:docPr id="20" name="IM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 2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19711" cy="723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699DE" w14:textId="77777777" w:rsidR="00F27F90" w:rsidRDefault="00F27F90">
    <w:pPr>
      <w:spacing w:line="283" w:lineRule="auto"/>
    </w:pPr>
  </w:p>
  <w:p w14:paraId="4779A301" w14:textId="77777777" w:rsidR="00F27F90" w:rsidRDefault="00000000">
    <w:pPr>
      <w:pStyle w:val="BodyText"/>
      <w:spacing w:before="146" w:line="179" w:lineRule="auto"/>
      <w:ind w:left="34"/>
      <w:rPr>
        <w:sz w:val="48"/>
        <w:szCs w:val="48"/>
      </w:rPr>
    </w:pPr>
    <w:r>
      <w:rPr>
        <w:b/>
        <w:bCs/>
        <w:color w:val="009FDF"/>
        <w:spacing w:val="-1"/>
        <w:sz w:val="48"/>
        <w:szCs w:val="48"/>
      </w:rPr>
      <w:t>ANNEX CONTENTS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6C4F" w14:textId="77777777" w:rsidR="00F27F90" w:rsidRDefault="00000000">
    <w:pPr>
      <w:spacing w:line="1122" w:lineRule="exact"/>
      <w:ind w:firstLine="9909"/>
    </w:pPr>
    <w:r>
      <w:rPr>
        <w:noProof/>
        <w:position w:val="-22"/>
      </w:rPr>
      <w:drawing>
        <wp:inline distT="0" distB="0" distL="0" distR="0" wp14:anchorId="01585D00" wp14:editId="35F485EB">
          <wp:extent cx="709930" cy="712470"/>
          <wp:effectExtent l="0" t="0" r="0" b="0"/>
          <wp:docPr id="1" name="IM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0183" cy="713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 Mueller">
    <w15:presenceInfo w15:providerId="Windows Live" w15:userId="17307a3077d702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trackRevisions/>
  <w:defaultTabStop w:val="72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ulTrailSpa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ZTQ5MjA5YmEyYTQwM2Y0NWVlMWRmYTZhYzllNjA2OTEifQ=="/>
  </w:docVars>
  <w:rsids>
    <w:rsidRoot w:val="00F27F90"/>
    <w:rsid w:val="003548CF"/>
    <w:rsid w:val="00450A13"/>
    <w:rsid w:val="007372E7"/>
    <w:rsid w:val="00A75D68"/>
    <w:rsid w:val="00C55BA1"/>
    <w:rsid w:val="00F27F90"/>
    <w:rsid w:val="00FA512B"/>
    <w:rsid w:val="03FF0808"/>
    <w:rsid w:val="14A4669E"/>
    <w:rsid w:val="1EF31658"/>
    <w:rsid w:val="23721D1F"/>
    <w:rsid w:val="36493E6C"/>
    <w:rsid w:val="36B8688A"/>
    <w:rsid w:val="418F16F1"/>
    <w:rsid w:val="47C53B4E"/>
    <w:rsid w:val="53D662EE"/>
    <w:rsid w:val="7CD300BA"/>
    <w:rsid w:val="7D87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98E98B0"/>
  <w15:docId w15:val="{3335AB01-AE9F-42B4-9D63-0B534094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snapToGrid w:val="0"/>
      <w:color w:val="00000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qFormat/>
    <w:rPr>
      <w:rFonts w:ascii="Calibri" w:eastAsia="Calibri" w:hAnsi="Calibri" w:cs="Calibri"/>
      <w:sz w:val="16"/>
      <w:szCs w:val="16"/>
    </w:rPr>
  </w:style>
  <w:style w:type="table" w:customStyle="1" w:styleId="TableNormal1">
    <w:name w:val="Table Normal1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</w:style>
  <w:style w:type="paragraph" w:styleId="Revision">
    <w:name w:val="Revision"/>
    <w:hidden/>
    <w:uiPriority w:val="99"/>
    <w:unhideWhenUsed/>
    <w:rsid w:val="00A75D68"/>
    <w:rPr>
      <w:snapToGrid w:val="0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8.png"/><Relationship Id="rId25" Type="http://schemas.openxmlformats.org/officeDocument/2006/relationships/footer" Target="footer8.xml"/><Relationship Id="rId33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11.png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31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image" Target="media/image10.jpeg"/><Relationship Id="rId27" Type="http://schemas.openxmlformats.org/officeDocument/2006/relationships/footer" Target="footer10.xml"/><Relationship Id="rId30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58A092-D924-4C05-9A4A-FE053B5122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0355CB-CC2E-41E4-8986-E9C9165124D4}"/>
</file>

<file path=customXml/itemProps4.xml><?xml version="1.0" encoding="utf-8"?>
<ds:datastoreItem xmlns:ds="http://schemas.openxmlformats.org/officeDocument/2006/customXml" ds:itemID="{A4522CBF-9625-4FF2-B0FF-89990421FA1F}"/>
</file>

<file path=customXml/itemProps5.xml><?xml version="1.0" encoding="utf-8"?>
<ds:datastoreItem xmlns:ds="http://schemas.openxmlformats.org/officeDocument/2006/customXml" ds:itemID="{93563C00-0DD7-428C-A704-59E85E72E8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2607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Company/>
  <LinksUpToDate>false</LinksUpToDate>
  <CharactersWithSpaces>17433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Seamus Doyle</dc:creator>
  <cp:lastModifiedBy>Paul Mueller</cp:lastModifiedBy>
  <cp:revision>2</cp:revision>
  <dcterms:created xsi:type="dcterms:W3CDTF">2024-10-22T14:30:00Z</dcterms:created>
  <dcterms:modified xsi:type="dcterms:W3CDTF">2024-10-22T14:30:00Z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2024-07-03T19:46:45Z</vt:filetime>
  </property>
  <property fmtid="{D5CDD505-2E9C-101B-9397-08002B2CF9AE}" pid="4" name="KSOProductBuildVer">
    <vt:lpwstr>2052-12.1.0.18276</vt:lpwstr>
  </property>
  <property fmtid="{D5CDD505-2E9C-101B-9397-08002B2CF9AE}" pid="5" name="ICV">
    <vt:lpwstr>1F6956C8C6D3414CB1B8E72B4C4B1E78_13</vt:lpwstr>
  </property>
  <property fmtid="{D5CDD505-2E9C-101B-9397-08002B2CF9AE}" pid="6" name="ContentTypeId">
    <vt:lpwstr>0x010100FB4C6AB7F4ADAA4ABC48D93214FE8FD2</vt:lpwstr>
  </property>
</Properties>
</file>